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9E65" w14:textId="31F7842C" w:rsidR="0004779F" w:rsidRPr="00836399" w:rsidRDefault="0004779F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bookmarkStart w:id="0" w:name="_Hlk103163907"/>
      <w:bookmarkStart w:id="1" w:name="OLE_LINK3"/>
    </w:p>
    <w:p w14:paraId="7F964A52" w14:textId="43AE30C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6A6FE6E" w14:textId="6F7B92E2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72BEC888" w14:textId="1C2000EB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2D0066C" w14:textId="519328E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5955E05" w14:textId="1E44A475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A65F0A6" w14:textId="77777777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3C33C29" w14:textId="5D465541" w:rsidR="007C5834" w:rsidRDefault="007C5834" w:rsidP="008E6CAA">
      <w:pPr>
        <w:suppressAutoHyphens/>
        <w:spacing w:line="360" w:lineRule="auto"/>
        <w:ind w:right="-284"/>
        <w:jc w:val="center"/>
        <w:rPr>
          <w:ins w:id="2" w:author="Найденко Владимир Николаевич" w:date="2023-11-09T15:22:00Z"/>
          <w:b/>
          <w:sz w:val="28"/>
          <w:szCs w:val="28"/>
        </w:rPr>
      </w:pPr>
      <w:r w:rsidRPr="006472BD">
        <w:rPr>
          <w:b/>
          <w:sz w:val="28"/>
          <w:szCs w:val="28"/>
        </w:rPr>
        <w:t>МЕТОДИ</w:t>
      </w:r>
      <w:r w:rsidR="008E6CAA" w:rsidRPr="006472BD">
        <w:rPr>
          <w:b/>
          <w:sz w:val="28"/>
          <w:szCs w:val="28"/>
        </w:rPr>
        <w:t xml:space="preserve">ЧЕСКИЕ РЕКОМЕНДАЦИИ ПО </w:t>
      </w:r>
      <w:r w:rsidR="00D66B17" w:rsidRPr="006472BD">
        <w:rPr>
          <w:b/>
          <w:sz w:val="28"/>
          <w:szCs w:val="28"/>
        </w:rPr>
        <w:t xml:space="preserve">ОСОБЕННОСТЯМ </w:t>
      </w:r>
      <w:r w:rsidR="00A242B3" w:rsidRPr="006472BD">
        <w:rPr>
          <w:b/>
          <w:sz w:val="28"/>
          <w:szCs w:val="28"/>
        </w:rPr>
        <w:t>ОРГАНИЗАЦИИ ПРОВЕРОК КВАЛИФИКАЦИИ</w:t>
      </w:r>
      <w:r w:rsidR="008E6CAA" w:rsidRPr="006472BD">
        <w:rPr>
          <w:b/>
          <w:sz w:val="28"/>
          <w:szCs w:val="28"/>
        </w:rPr>
        <w:t xml:space="preserve"> ДЛЯ КАЛИБРОВОЧНЫХ ЛАБОРАТОРИЙ</w:t>
      </w:r>
      <w:r w:rsidRPr="006472BD">
        <w:rPr>
          <w:b/>
          <w:sz w:val="28"/>
          <w:szCs w:val="28"/>
        </w:rPr>
        <w:t xml:space="preserve"> </w:t>
      </w:r>
    </w:p>
    <w:p w14:paraId="40EB55C3" w14:textId="77777777" w:rsidR="00B02B40" w:rsidRPr="006472BD" w:rsidRDefault="00B02B40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9C3C161" w14:textId="77777777" w:rsidR="00B02B40" w:rsidRPr="00B02B40" w:rsidRDefault="00B02B40" w:rsidP="008E6CAA">
      <w:pPr>
        <w:suppressAutoHyphens/>
        <w:spacing w:line="360" w:lineRule="auto"/>
        <w:ind w:right="-284"/>
        <w:jc w:val="center"/>
        <w:rPr>
          <w:ins w:id="3" w:author="Найденко Владимир Николаевич" w:date="2023-11-09T15:21:00Z"/>
          <w:bCs/>
          <w:i/>
          <w:iCs/>
          <w:sz w:val="28"/>
          <w:szCs w:val="28"/>
          <w:rPrChange w:id="4" w:author="Найденко Владимир Николаевич" w:date="2023-11-09T15:22:00Z">
            <w:rPr>
              <w:ins w:id="5" w:author="Найденко Владимир Николаевич" w:date="2023-11-09T15:21:00Z"/>
              <w:b/>
              <w:sz w:val="28"/>
              <w:szCs w:val="28"/>
            </w:rPr>
          </w:rPrChange>
        </w:rPr>
      </w:pPr>
      <w:ins w:id="6" w:author="Найденко Владимир Николаевич" w:date="2023-11-09T15:20:00Z">
        <w:r w:rsidRPr="00B02B40">
          <w:rPr>
            <w:bCs/>
            <w:i/>
            <w:iCs/>
            <w:sz w:val="28"/>
            <w:szCs w:val="28"/>
            <w:rPrChange w:id="7" w:author="Найденко Владимир Николаевич" w:date="2023-11-09T15:22:00Z">
              <w:rPr>
                <w:b/>
                <w:sz w:val="28"/>
                <w:szCs w:val="28"/>
              </w:rPr>
            </w:rPrChange>
          </w:rPr>
          <w:t xml:space="preserve">(Проект доработанный </w:t>
        </w:r>
      </w:ins>
      <w:ins w:id="8" w:author="Найденко Владимир Николаевич" w:date="2023-11-09T15:21:00Z">
        <w:r w:rsidRPr="00B02B40">
          <w:rPr>
            <w:bCs/>
            <w:i/>
            <w:iCs/>
            <w:sz w:val="28"/>
            <w:szCs w:val="28"/>
            <w:rPrChange w:id="9" w:author="Найденко Владимир Николаевич" w:date="2023-11-09T15:22:00Z">
              <w:rPr>
                <w:b/>
                <w:sz w:val="28"/>
                <w:szCs w:val="28"/>
              </w:rPr>
            </w:rPrChange>
          </w:rPr>
          <w:t xml:space="preserve">в результате обсуждения </w:t>
        </w:r>
      </w:ins>
    </w:p>
    <w:p w14:paraId="6E4184E3" w14:textId="269385B6" w:rsidR="00B657DA" w:rsidRPr="00B02B40" w:rsidRDefault="00B02B40" w:rsidP="008E6CAA">
      <w:pPr>
        <w:suppressAutoHyphens/>
        <w:spacing w:line="360" w:lineRule="auto"/>
        <w:ind w:right="-284"/>
        <w:jc w:val="center"/>
        <w:rPr>
          <w:bCs/>
          <w:i/>
          <w:iCs/>
          <w:sz w:val="28"/>
          <w:szCs w:val="28"/>
          <w:rPrChange w:id="10" w:author="Найденко Владимир Николаевич" w:date="2023-11-09T15:22:00Z">
            <w:rPr>
              <w:b/>
              <w:sz w:val="28"/>
              <w:szCs w:val="28"/>
            </w:rPr>
          </w:rPrChange>
        </w:rPr>
      </w:pPr>
      <w:ins w:id="11" w:author="Найденко Владимир Николаевич" w:date="2023-11-09T15:21:00Z">
        <w:r w:rsidRPr="00B02B40">
          <w:rPr>
            <w:bCs/>
            <w:i/>
            <w:iCs/>
            <w:sz w:val="28"/>
            <w:szCs w:val="28"/>
            <w:rPrChange w:id="12" w:author="Найденко Владимир Николаевич" w:date="2023-11-09T15:22:00Z">
              <w:rPr>
                <w:b/>
                <w:sz w:val="28"/>
                <w:szCs w:val="28"/>
              </w:rPr>
            </w:rPrChange>
          </w:rPr>
          <w:t>на 14-м заседании РГ МСИ НТКМетр</w:t>
        </w:r>
      </w:ins>
      <w:ins w:id="13" w:author="Найденко Владимир Николаевич" w:date="2023-11-09T15:22:00Z">
        <w:r w:rsidRPr="00B02B40">
          <w:rPr>
            <w:bCs/>
            <w:i/>
            <w:iCs/>
            <w:sz w:val="28"/>
            <w:szCs w:val="28"/>
            <w:rPrChange w:id="14" w:author="Найденко Владимир Николаевич" w:date="2023-11-09T15:22:00Z">
              <w:rPr>
                <w:b/>
                <w:sz w:val="28"/>
                <w:szCs w:val="28"/>
              </w:rPr>
            </w:rPrChange>
          </w:rPr>
          <w:t xml:space="preserve"> 19.10.2023</w:t>
        </w:r>
      </w:ins>
      <w:ins w:id="15" w:author="Найденко Владимир Николаевич" w:date="2023-11-09T15:21:00Z">
        <w:r w:rsidRPr="00B02B40">
          <w:rPr>
            <w:bCs/>
            <w:i/>
            <w:iCs/>
            <w:sz w:val="28"/>
            <w:szCs w:val="28"/>
            <w:rPrChange w:id="16" w:author="Найденко Владимир Николаевич" w:date="2023-11-09T15:22:00Z">
              <w:rPr>
                <w:b/>
                <w:sz w:val="28"/>
                <w:szCs w:val="28"/>
              </w:rPr>
            </w:rPrChange>
          </w:rPr>
          <w:t>)</w:t>
        </w:r>
      </w:ins>
    </w:p>
    <w:p w14:paraId="49950AF0" w14:textId="2CFD21E9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60AC3D0" w14:textId="496E95BE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2736B9F" w14:textId="754FB09C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D37468A" w14:textId="1B02C481" w:rsidR="00B657DA" w:rsidRPr="006472BD" w:rsidDel="00B02B40" w:rsidRDefault="00B657DA" w:rsidP="008E6CAA">
      <w:pPr>
        <w:suppressAutoHyphens/>
        <w:spacing w:line="360" w:lineRule="auto"/>
        <w:ind w:right="-284"/>
        <w:jc w:val="center"/>
        <w:rPr>
          <w:del w:id="17" w:author="Найденко Владимир Николаевич" w:date="2023-11-09T15:22:00Z"/>
          <w:b/>
          <w:sz w:val="28"/>
          <w:szCs w:val="28"/>
        </w:rPr>
      </w:pPr>
    </w:p>
    <w:p w14:paraId="289FACDB" w14:textId="46B6B050" w:rsidR="00B657DA" w:rsidRPr="006472BD" w:rsidDel="00B02B40" w:rsidRDefault="00B657DA" w:rsidP="008E6CAA">
      <w:pPr>
        <w:suppressAutoHyphens/>
        <w:spacing w:line="360" w:lineRule="auto"/>
        <w:ind w:right="-284"/>
        <w:jc w:val="center"/>
        <w:rPr>
          <w:del w:id="18" w:author="Найденко Владимир Николаевич" w:date="2023-11-09T15:22:00Z"/>
          <w:b/>
          <w:sz w:val="28"/>
          <w:szCs w:val="28"/>
        </w:rPr>
      </w:pPr>
    </w:p>
    <w:p w14:paraId="50ED6E1F" w14:textId="21EF26F3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EB60DEB" w14:textId="5BF13A92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060E24F" w14:textId="18288E94" w:rsidR="00B657DA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F28926" w14:textId="77777777" w:rsidR="006472BD" w:rsidRPr="006472BD" w:rsidRDefault="006472BD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E1AB4EC" w14:textId="261D9ADF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8CB301B" w14:textId="19D96B9D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502159D" w14:textId="529EC8B0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085F855" w14:textId="2CED698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AF5ED3B" w14:textId="3492282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1AE496" w14:textId="51D7C67C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DE667AD" w14:textId="1782B013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Екатеринбург</w:t>
      </w:r>
    </w:p>
    <w:p w14:paraId="33E7CE1B" w14:textId="7461527F" w:rsidR="00B657DA" w:rsidRPr="006472BD" w:rsidRDefault="007A3165" w:rsidP="00984368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2022</w:t>
      </w:r>
      <w:bookmarkEnd w:id="0"/>
      <w:r w:rsidR="00B657DA" w:rsidRPr="006472BD">
        <w:rPr>
          <w:b/>
          <w:sz w:val="28"/>
          <w:szCs w:val="28"/>
        </w:rPr>
        <w:br w:type="page"/>
      </w:r>
    </w:p>
    <w:p w14:paraId="72648E65" w14:textId="67B3A8EE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3D31AF3E" w14:textId="77777777" w:rsidR="00B657DA" w:rsidRPr="006472BD" w:rsidRDefault="00B657DA" w:rsidP="00B657D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Сведения о методических рекомендациях</w:t>
      </w:r>
    </w:p>
    <w:p w14:paraId="2082236C" w14:textId="77777777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2827A1C0" w14:textId="5A10F32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Настоящие методические рекомендации разработаны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ab/>
        <w:t>Уральским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 xml:space="preserve">научно-исследовательским институтом метрологии – филиалом Федерального государственного унитарного предприятия «Всероссийский научно-исследовательский институт метрологии им.Д.И.Менделеева» (УНИИМ – филиал ФГУП «ВНИИМ им.Д.И.Менделеева») </w:t>
      </w:r>
    </w:p>
    <w:p w14:paraId="0F215470" w14:textId="0C91F8A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Разработчики: Собина Е.П., Плясунова С.В., Бессонов Ю.С., Пономарева О.Б., Найденко В.Н.</w:t>
      </w:r>
    </w:p>
    <w:p w14:paraId="7CDD28D9" w14:textId="39E9D005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разработаны в рамках деятельности рабочей групп</w:t>
      </w:r>
      <w:r w:rsidR="006856A7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 xml:space="preserve"> по межлабораторным сравнительным испытаниям (межлабораторным сличениям) Научно-технической комиссии по метрологии Межгосударственного совета по стандартизации, метрологии и сертификации (РГ МСИ НТКМетр МГС)</w:t>
      </w:r>
      <w:r w:rsidR="00912715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912715" w:rsidRPr="00912715">
        <w:rPr>
          <w:rFonts w:ascii="Times New Roman" w:hAnsi="Times New Roman" w:cs="Times New Roman"/>
          <w:color w:val="auto"/>
          <w:sz w:val="28"/>
          <w:szCs w:val="28"/>
        </w:rPr>
        <w:t>п.3.3 протокола РГ МСИ НТКМетр №12-2021</w:t>
      </w:r>
      <w:r w:rsidR="0091271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BC42197" w14:textId="2560FD53" w:rsidR="00836399" w:rsidRPr="00B97A1A" w:rsidRDefault="000E090E" w:rsidP="00F60880">
      <w:pPr>
        <w:pStyle w:val="af8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sdt>
      <w:sdtPr>
        <w:rPr>
          <w:b/>
          <w:bCs/>
          <w:sz w:val="28"/>
          <w:szCs w:val="28"/>
        </w:rPr>
        <w:id w:val="-1562239831"/>
        <w:docPartObj>
          <w:docPartGallery w:val="Table of Contents"/>
          <w:docPartUnique/>
        </w:docPartObj>
      </w:sdtPr>
      <w:sdtEndPr/>
      <w:sdtContent>
        <w:p w14:paraId="459181ED" w14:textId="4383871D" w:rsidR="00836399" w:rsidRPr="006472BD" w:rsidRDefault="00836399" w:rsidP="00836399">
          <w:pPr>
            <w:spacing w:after="160" w:line="259" w:lineRule="auto"/>
            <w:jc w:val="center"/>
            <w:rPr>
              <w:b/>
              <w:bCs/>
              <w:sz w:val="28"/>
              <w:szCs w:val="28"/>
            </w:rPr>
          </w:pPr>
          <w:r w:rsidRPr="006472BD">
            <w:rPr>
              <w:b/>
              <w:bCs/>
              <w:sz w:val="28"/>
              <w:szCs w:val="28"/>
            </w:rPr>
            <w:t>Содержание</w:t>
          </w:r>
        </w:p>
        <w:p w14:paraId="6EC71745" w14:textId="1A9C5542" w:rsidR="00F26BBA" w:rsidRPr="0073298E" w:rsidRDefault="00836399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F26BBA">
            <w:rPr>
              <w:sz w:val="28"/>
              <w:szCs w:val="28"/>
            </w:rPr>
            <w:fldChar w:fldCharType="begin"/>
          </w:r>
          <w:r w:rsidRPr="0073298E">
            <w:rPr>
              <w:sz w:val="28"/>
              <w:szCs w:val="28"/>
            </w:rPr>
            <w:instrText xml:space="preserve"> TOC \o "1-3" \h \z \u </w:instrText>
          </w:r>
          <w:r w:rsidRPr="00F26BBA">
            <w:rPr>
              <w:sz w:val="28"/>
              <w:szCs w:val="28"/>
            </w:rPr>
            <w:fldChar w:fldCharType="separate"/>
          </w:r>
          <w:hyperlink w:anchor="_Toc138347759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1.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Область применения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_Toc138347759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4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D4A800" w14:textId="23DEAE62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0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2.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Термины и определения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_Toc138347760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4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E049C" w14:textId="6B1D769A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1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3.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Программы проверки квалификации в области калибровки и их выбор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_Toc138347761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5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438AC4" w14:textId="34828347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2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4.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Методики калибровки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_Toc138347762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9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2F86F3" w14:textId="42AA6E2B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3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5.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Требования к образцам для проверки квалификации и обращение с ними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_Toc138347763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10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58FAF6" w14:textId="0BA7F946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4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6.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Транспортирование образцов для проверки квалификации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_Toc138347764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12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A06B4F" w14:textId="57000998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5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7.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Взаимодействие с участниками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_Toc138347765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14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419B87" w14:textId="510AD729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6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8.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Обеспечение прослеживаемости приписанных значений и обработка результатов участников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_Toc138347766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15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F85E1C" w14:textId="4CD3408C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7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9.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Риски провайдера ПК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_Toc138347767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16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3F50BA" w14:textId="0590B6FC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8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Библиография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_Toc138347768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18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08F9BD" w14:textId="7A9966DF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9" w:history="1">
            <w:r w:rsidR="00F26BBA" w:rsidRPr="0073298E">
              <w:rPr>
                <w:rStyle w:val="af9"/>
                <w:noProof/>
                <w:sz w:val="28"/>
                <w:szCs w:val="28"/>
              </w:rPr>
              <w:t xml:space="preserve">Приложение 1 </w:t>
            </w:r>
            <w:r w:rsidR="00F26BBA" w:rsidRPr="0073298E">
              <w:rPr>
                <w:rStyle w:val="af9"/>
                <w:bCs/>
                <w:noProof/>
                <w:sz w:val="28"/>
                <w:szCs w:val="28"/>
              </w:rPr>
              <w:t>Пример оценки результатов МЛС в области калибровки с использованием набора данных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_Toc138347769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19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619F66" w14:textId="7BE660E6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0" w:history="1">
            <w:r w:rsidR="00F26BBA" w:rsidRPr="0073298E">
              <w:rPr>
                <w:rStyle w:val="af9"/>
                <w:noProof/>
                <w:sz w:val="28"/>
                <w:szCs w:val="28"/>
              </w:rPr>
              <w:t xml:space="preserve">Приложение 2 </w:t>
            </w:r>
            <w:r w:rsidR="00F26BBA" w:rsidRPr="0073298E">
              <w:rPr>
                <w:rStyle w:val="af9"/>
                <w:bCs/>
                <w:noProof/>
                <w:sz w:val="28"/>
                <w:szCs w:val="28"/>
              </w:rPr>
              <w:t>Пример краткого описания тура программы проверки квалификации по калибровке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_Toc138347770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21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2D00CB" w14:textId="0318A7B5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1" w:history="1">
            <w:r w:rsidR="00F26BBA" w:rsidRPr="0073298E">
              <w:rPr>
                <w:rStyle w:val="af9"/>
                <w:noProof/>
                <w:sz w:val="28"/>
                <w:szCs w:val="28"/>
              </w:rPr>
              <w:t xml:space="preserve">Приложение 3 </w:t>
            </w:r>
            <w:r w:rsidR="00F26BBA" w:rsidRPr="0073298E">
              <w:rPr>
                <w:rStyle w:val="af9"/>
                <w:bCs/>
                <w:noProof/>
                <w:sz w:val="28"/>
                <w:szCs w:val="28"/>
              </w:rPr>
              <w:t>Пример анкеты для участия в туре проверки квалификации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_Toc138347771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23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84456F" w14:textId="1E70F8FF" w:rsidR="00F26BBA" w:rsidRPr="0073298E" w:rsidRDefault="00B02B40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2" w:history="1">
            <w:r w:rsidR="00F26BBA" w:rsidRPr="0073298E">
              <w:rPr>
                <w:rStyle w:val="af9"/>
                <w:noProof/>
                <w:sz w:val="28"/>
                <w:szCs w:val="28"/>
              </w:rPr>
              <w:t xml:space="preserve">Приложение 4 </w:t>
            </w:r>
            <w:r w:rsidR="00F26BBA" w:rsidRPr="0073298E">
              <w:rPr>
                <w:rStyle w:val="af9"/>
                <w:bCs/>
                <w:noProof/>
                <w:sz w:val="28"/>
                <w:szCs w:val="28"/>
              </w:rPr>
              <w:t>Применение методических рекомендаций при поверке СИ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_Toc138347772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24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324366" w14:textId="3485DB72" w:rsidR="00836399" w:rsidRPr="00F26BBA" w:rsidRDefault="00836399">
          <w:pPr>
            <w:rPr>
              <w:sz w:val="28"/>
              <w:szCs w:val="28"/>
            </w:rPr>
          </w:pPr>
          <w:r w:rsidRPr="00F26BBA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724317F" w14:textId="1511475D" w:rsidR="00836399" w:rsidRPr="006472BD" w:rsidRDefault="00836399">
      <w:pPr>
        <w:spacing w:after="160" w:line="259" w:lineRule="auto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br w:type="page"/>
      </w:r>
    </w:p>
    <w:p w14:paraId="5EDABA26" w14:textId="6766CB3D" w:rsidR="007C5834" w:rsidRPr="006472BD" w:rsidRDefault="007336E2" w:rsidP="00077808">
      <w:pPr>
        <w:pStyle w:val="1"/>
      </w:pPr>
      <w:bookmarkStart w:id="19" w:name="_Toc138347759"/>
      <w:r w:rsidRPr="006472BD">
        <w:lastRenderedPageBreak/>
        <w:t>Область применения</w:t>
      </w:r>
      <w:bookmarkEnd w:id="19"/>
    </w:p>
    <w:p w14:paraId="688E19F9" w14:textId="7390D198" w:rsidR="007336E2" w:rsidRPr="006472BD" w:rsidRDefault="007C5834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bookmarkStart w:id="20" w:name="OLE_LINK4"/>
      <w:bookmarkStart w:id="21" w:name="OLE_LINK5"/>
      <w:bookmarkStart w:id="22" w:name="OLE_LINK6"/>
      <w:r w:rsidRPr="006472BD">
        <w:rPr>
          <w:sz w:val="28"/>
          <w:szCs w:val="28"/>
        </w:rPr>
        <w:t>Настоящ</w:t>
      </w:r>
      <w:r w:rsidR="00AE754E" w:rsidRPr="006472BD">
        <w:rPr>
          <w:sz w:val="28"/>
          <w:szCs w:val="28"/>
        </w:rPr>
        <w:t>ие</w:t>
      </w:r>
      <w:r w:rsidRPr="006472BD">
        <w:rPr>
          <w:sz w:val="28"/>
          <w:szCs w:val="28"/>
        </w:rPr>
        <w:t xml:space="preserve"> </w:t>
      </w:r>
      <w:r w:rsidR="00AE754E" w:rsidRPr="006472BD">
        <w:rPr>
          <w:sz w:val="28"/>
          <w:szCs w:val="28"/>
        </w:rPr>
        <w:t>рекомендации</w:t>
      </w:r>
      <w:r w:rsidRPr="006472BD">
        <w:rPr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разработаны с целью </w:t>
      </w:r>
      <w:r w:rsidR="004057CC" w:rsidRPr="006472BD">
        <w:rPr>
          <w:sz w:val="28"/>
          <w:szCs w:val="28"/>
        </w:rPr>
        <w:t>уточнения</w:t>
      </w:r>
      <w:r w:rsidR="007336E2" w:rsidRPr="006472BD">
        <w:rPr>
          <w:i/>
          <w:iCs/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особенностей </w:t>
      </w:r>
      <w:r w:rsidR="00DE2623" w:rsidRPr="006472BD">
        <w:rPr>
          <w:sz w:val="28"/>
          <w:szCs w:val="28"/>
        </w:rPr>
        <w:t xml:space="preserve">организации </w:t>
      </w:r>
      <w:r w:rsidR="00FC6768" w:rsidRPr="006472BD">
        <w:rPr>
          <w:sz w:val="28"/>
          <w:szCs w:val="28"/>
        </w:rPr>
        <w:t xml:space="preserve">программ проверок квалификации </w:t>
      </w:r>
      <w:r w:rsidR="00F12028" w:rsidRPr="006472BD">
        <w:rPr>
          <w:sz w:val="28"/>
          <w:szCs w:val="28"/>
        </w:rPr>
        <w:t>калибровочных лабораторий посредством межлабораторных слич</w:t>
      </w:r>
      <w:r w:rsidR="00A05050">
        <w:rPr>
          <w:sz w:val="28"/>
          <w:szCs w:val="28"/>
        </w:rPr>
        <w:t xml:space="preserve">ений </w:t>
      </w:r>
      <w:r w:rsidR="00F12028" w:rsidRPr="006472BD">
        <w:rPr>
          <w:sz w:val="28"/>
          <w:szCs w:val="28"/>
        </w:rPr>
        <w:t xml:space="preserve">в </w:t>
      </w:r>
      <w:r w:rsidR="00DE2623" w:rsidRPr="006472BD">
        <w:rPr>
          <w:sz w:val="28"/>
          <w:szCs w:val="28"/>
        </w:rPr>
        <w:t xml:space="preserve">области калибровки и </w:t>
      </w:r>
      <w:r w:rsidR="007336E2" w:rsidRPr="006472BD">
        <w:rPr>
          <w:sz w:val="28"/>
          <w:szCs w:val="28"/>
        </w:rPr>
        <w:t xml:space="preserve">предназначены для Провайдеров </w:t>
      </w:r>
      <w:r w:rsidR="00FC6768" w:rsidRPr="006472BD">
        <w:rPr>
          <w:sz w:val="28"/>
          <w:szCs w:val="28"/>
        </w:rPr>
        <w:t>проверок квалификации</w:t>
      </w:r>
      <w:r w:rsidR="007336E2" w:rsidRPr="006472BD">
        <w:rPr>
          <w:sz w:val="28"/>
          <w:szCs w:val="28"/>
        </w:rPr>
        <w:t xml:space="preserve">. </w:t>
      </w:r>
      <w:r w:rsidR="00B87B94">
        <w:rPr>
          <w:sz w:val="28"/>
          <w:szCs w:val="28"/>
        </w:rPr>
        <w:t xml:space="preserve">Настоящие рекомендации разработаны в развитие </w:t>
      </w:r>
      <w:r w:rsidR="00B87B94" w:rsidRPr="006472BD">
        <w:rPr>
          <w:sz w:val="28"/>
          <w:szCs w:val="28"/>
        </w:rPr>
        <w:t>ГОСТ ISO/IEC 17043-2013</w:t>
      </w:r>
      <w:r w:rsidR="00B87B94">
        <w:rPr>
          <w:sz w:val="28"/>
          <w:szCs w:val="28"/>
        </w:rPr>
        <w:t>.</w:t>
      </w:r>
    </w:p>
    <w:p w14:paraId="452D20BF" w14:textId="45494D7C" w:rsidR="007336E2" w:rsidRPr="006472BD" w:rsidRDefault="007336E2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настоящих рекомендациях изложены рекомендуемые принципы планирования и организации работ по реализации программ проверок квалификации в области калибровки средств измерений.</w:t>
      </w:r>
    </w:p>
    <w:p w14:paraId="348140C4" w14:textId="5153EFEB" w:rsidR="00D747A7" w:rsidRPr="006472BD" w:rsidRDefault="00BA61B5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МЛС</w:t>
      </w:r>
      <w:r w:rsidRPr="006472BD">
        <w:rPr>
          <w:sz w:val="28"/>
          <w:szCs w:val="28"/>
        </w:rPr>
        <w:t xml:space="preserve"> </w:t>
      </w:r>
      <w:r w:rsidR="00D747A7" w:rsidRPr="006472BD">
        <w:rPr>
          <w:sz w:val="28"/>
          <w:szCs w:val="28"/>
        </w:rPr>
        <w:t xml:space="preserve">в области калибровки средств измерений </w:t>
      </w:r>
      <w:r w:rsidR="00F55FCB" w:rsidRPr="00EF72DB">
        <w:rPr>
          <w:sz w:val="28"/>
          <w:szCs w:val="28"/>
        </w:rPr>
        <w:t>включают в себя</w:t>
      </w:r>
      <w:r w:rsidR="00853BB0" w:rsidRPr="006472BD">
        <w:rPr>
          <w:sz w:val="28"/>
          <w:szCs w:val="28"/>
        </w:rPr>
        <w:t xml:space="preserve"> организацию, оценивание измерений одного и того же или нескольких подобных образцов (эталонов, средств измерений, мер, наборов </w:t>
      </w:r>
      <w:r w:rsidR="002F51D3" w:rsidRPr="006472BD">
        <w:rPr>
          <w:sz w:val="28"/>
          <w:szCs w:val="28"/>
        </w:rPr>
        <w:t>данных) двумя</w:t>
      </w:r>
      <w:r w:rsidR="00853BB0" w:rsidRPr="006472BD">
        <w:rPr>
          <w:sz w:val="28"/>
          <w:szCs w:val="28"/>
        </w:rPr>
        <w:t xml:space="preserve"> или более калибровочными лабораториями в соответствии с заранее установленными условиями.</w:t>
      </w:r>
      <w:r w:rsidR="002F51D3" w:rsidRPr="006472BD">
        <w:rPr>
          <w:sz w:val="28"/>
          <w:szCs w:val="28"/>
        </w:rPr>
        <w:t xml:space="preserve"> </w:t>
      </w:r>
      <w:r w:rsidR="00EE1DCF" w:rsidRPr="006472BD">
        <w:rPr>
          <w:sz w:val="28"/>
          <w:szCs w:val="28"/>
        </w:rPr>
        <w:t>Определяемым</w:t>
      </w:r>
      <w:r w:rsidR="00B64EE1" w:rsidRPr="00F90F60">
        <w:rPr>
          <w:sz w:val="28"/>
          <w:szCs w:val="28"/>
        </w:rPr>
        <w:t>и</w:t>
      </w:r>
      <w:r w:rsidR="00EE1DCF" w:rsidRPr="006472BD">
        <w:rPr>
          <w:sz w:val="28"/>
          <w:szCs w:val="28"/>
        </w:rPr>
        <w:t xml:space="preserve"> показател</w:t>
      </w:r>
      <w:r w:rsidR="00B64EE1" w:rsidRPr="00F90F60">
        <w:rPr>
          <w:sz w:val="28"/>
          <w:szCs w:val="28"/>
        </w:rPr>
        <w:t>я</w:t>
      </w:r>
      <w:r w:rsidR="00EE1DCF" w:rsidRPr="006472BD">
        <w:rPr>
          <w:sz w:val="28"/>
          <w:szCs w:val="28"/>
        </w:rPr>
        <w:t>м</w:t>
      </w:r>
      <w:r w:rsidR="00B64EE1" w:rsidRPr="00F90F60">
        <w:rPr>
          <w:sz w:val="28"/>
          <w:szCs w:val="28"/>
        </w:rPr>
        <w:t>и</w:t>
      </w:r>
      <w:r w:rsidR="00555878">
        <w:rPr>
          <w:rStyle w:val="ae"/>
          <w:sz w:val="28"/>
          <w:szCs w:val="28"/>
        </w:rPr>
        <w:footnoteReference w:id="1"/>
      </w:r>
      <w:r w:rsidR="00EE1DCF" w:rsidRPr="006472BD">
        <w:rPr>
          <w:sz w:val="28"/>
          <w:szCs w:val="28"/>
        </w:rPr>
        <w:t xml:space="preserve"> </w:t>
      </w:r>
      <w:r w:rsidR="002F51D3" w:rsidRPr="006472BD">
        <w:rPr>
          <w:sz w:val="28"/>
          <w:szCs w:val="28"/>
        </w:rPr>
        <w:t>могут явля</w:t>
      </w:r>
      <w:r w:rsidR="00585080" w:rsidRPr="006472BD">
        <w:rPr>
          <w:sz w:val="28"/>
          <w:szCs w:val="28"/>
        </w:rPr>
        <w:t>ться</w:t>
      </w:r>
      <w:r w:rsidR="002F51D3" w:rsidRPr="006472BD">
        <w:rPr>
          <w:sz w:val="28"/>
          <w:szCs w:val="28"/>
        </w:rPr>
        <w:t xml:space="preserve"> </w:t>
      </w:r>
      <w:r w:rsidR="00585080" w:rsidRPr="006472BD">
        <w:rPr>
          <w:sz w:val="28"/>
          <w:szCs w:val="28"/>
        </w:rPr>
        <w:t>действительно</w:t>
      </w:r>
      <w:r w:rsidR="00A14CFC">
        <w:rPr>
          <w:sz w:val="28"/>
          <w:szCs w:val="28"/>
        </w:rPr>
        <w:t>е</w:t>
      </w:r>
      <w:r w:rsidR="00585080" w:rsidRPr="006472BD">
        <w:rPr>
          <w:sz w:val="28"/>
          <w:szCs w:val="28"/>
        </w:rPr>
        <w:t xml:space="preserve"> </w:t>
      </w:r>
      <w:r w:rsidR="00A14CFC" w:rsidRPr="006472BD">
        <w:rPr>
          <w:sz w:val="28"/>
          <w:szCs w:val="28"/>
        </w:rPr>
        <w:t>значени</w:t>
      </w:r>
      <w:r w:rsidR="00A14CFC">
        <w:rPr>
          <w:sz w:val="28"/>
          <w:szCs w:val="28"/>
        </w:rPr>
        <w:t>е</w:t>
      </w:r>
      <w:r w:rsidR="00A14CFC" w:rsidRPr="006472BD">
        <w:rPr>
          <w:sz w:val="28"/>
          <w:szCs w:val="28"/>
        </w:rPr>
        <w:t xml:space="preserve"> </w:t>
      </w:r>
      <w:r w:rsidR="00585080" w:rsidRPr="006472BD">
        <w:rPr>
          <w:sz w:val="28"/>
          <w:szCs w:val="28"/>
        </w:rPr>
        <w:t xml:space="preserve">величины, </w:t>
      </w:r>
      <w:r w:rsidR="00585080" w:rsidRPr="00F90F60">
        <w:rPr>
          <w:sz w:val="28"/>
          <w:szCs w:val="28"/>
        </w:rPr>
        <w:t xml:space="preserve">и/или </w:t>
      </w:r>
      <w:r w:rsidR="00585080" w:rsidRPr="006472BD">
        <w:rPr>
          <w:sz w:val="28"/>
          <w:szCs w:val="28"/>
        </w:rPr>
        <w:t>е</w:t>
      </w:r>
      <w:r w:rsidR="00585080" w:rsidRPr="00F90F60">
        <w:rPr>
          <w:sz w:val="28"/>
          <w:szCs w:val="28"/>
        </w:rPr>
        <w:t>го</w:t>
      </w:r>
      <w:r w:rsidR="00585080" w:rsidRPr="006472BD">
        <w:rPr>
          <w:sz w:val="28"/>
          <w:szCs w:val="28"/>
        </w:rPr>
        <w:t xml:space="preserve"> неопределённост</w:t>
      </w:r>
      <w:r w:rsidR="00585080" w:rsidRPr="00F90F60">
        <w:rPr>
          <w:sz w:val="28"/>
          <w:szCs w:val="28"/>
        </w:rPr>
        <w:t>и</w:t>
      </w:r>
      <w:r w:rsidR="00B64EE1" w:rsidRPr="00F90F60">
        <w:rPr>
          <w:sz w:val="28"/>
          <w:szCs w:val="28"/>
        </w:rPr>
        <w:t>,</w:t>
      </w:r>
      <w:r w:rsidR="00585080" w:rsidRPr="006472BD">
        <w:rPr>
          <w:sz w:val="28"/>
          <w:szCs w:val="28"/>
        </w:rPr>
        <w:t xml:space="preserve"> и</w:t>
      </w:r>
      <w:r w:rsidR="00585080" w:rsidRPr="00F90F60">
        <w:rPr>
          <w:sz w:val="28"/>
          <w:szCs w:val="28"/>
        </w:rPr>
        <w:t>/или</w:t>
      </w:r>
      <w:r w:rsidR="00585080" w:rsidRPr="006472BD">
        <w:rPr>
          <w:sz w:val="28"/>
          <w:szCs w:val="28"/>
        </w:rPr>
        <w:t xml:space="preserve"> </w:t>
      </w:r>
      <w:r w:rsidR="00585080" w:rsidRPr="00F90F60">
        <w:rPr>
          <w:sz w:val="28"/>
          <w:szCs w:val="28"/>
        </w:rPr>
        <w:t xml:space="preserve">качества </w:t>
      </w:r>
      <w:r w:rsidR="00585080" w:rsidRPr="006472BD">
        <w:rPr>
          <w:sz w:val="28"/>
          <w:szCs w:val="28"/>
        </w:rPr>
        <w:t>интерпретаци</w:t>
      </w:r>
      <w:r w:rsidR="00585080" w:rsidRPr="00F90F60">
        <w:rPr>
          <w:sz w:val="28"/>
          <w:szCs w:val="28"/>
        </w:rPr>
        <w:t>и</w:t>
      </w:r>
      <w:r w:rsidR="00585080" w:rsidRPr="006472BD">
        <w:rPr>
          <w:sz w:val="28"/>
          <w:szCs w:val="28"/>
        </w:rPr>
        <w:t xml:space="preserve"> данных калибровочных </w:t>
      </w:r>
      <w:r w:rsidR="008B246A" w:rsidRPr="006472BD">
        <w:rPr>
          <w:sz w:val="28"/>
          <w:szCs w:val="28"/>
        </w:rPr>
        <w:t>работ.</w:t>
      </w:r>
    </w:p>
    <w:p w14:paraId="4CC41210" w14:textId="18F5BC78" w:rsidR="007336E2" w:rsidRPr="006472BD" w:rsidRDefault="007336E2" w:rsidP="00077808">
      <w:pPr>
        <w:suppressAutoHyphens/>
        <w:spacing w:line="360" w:lineRule="auto"/>
        <w:ind w:right="-284" w:firstLine="709"/>
        <w:jc w:val="center"/>
        <w:rPr>
          <w:b/>
          <w:bCs/>
          <w:sz w:val="28"/>
          <w:szCs w:val="28"/>
        </w:rPr>
      </w:pPr>
    </w:p>
    <w:p w14:paraId="25A24ECC" w14:textId="7F5813C2" w:rsidR="007336E2" w:rsidRPr="006472BD" w:rsidRDefault="007336E2" w:rsidP="00077808">
      <w:pPr>
        <w:pStyle w:val="1"/>
      </w:pPr>
      <w:bookmarkStart w:id="23" w:name="_Toc138347760"/>
      <w:r w:rsidRPr="006472BD">
        <w:t>Термины и определения</w:t>
      </w:r>
      <w:bookmarkEnd w:id="23"/>
    </w:p>
    <w:p w14:paraId="23BC32A5" w14:textId="4C7887FE" w:rsidR="007336E2" w:rsidRPr="006472BD" w:rsidRDefault="007336E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</w:t>
      </w:r>
      <w:r w:rsidR="00822E40" w:rsidRPr="006472BD">
        <w:rPr>
          <w:sz w:val="28"/>
          <w:szCs w:val="28"/>
        </w:rPr>
        <w:t>их рекомендациях</w:t>
      </w:r>
      <w:r w:rsidRPr="006472BD">
        <w:rPr>
          <w:sz w:val="28"/>
          <w:szCs w:val="28"/>
        </w:rPr>
        <w:t xml:space="preserve"> </w:t>
      </w:r>
      <w:r w:rsidR="00822E40" w:rsidRPr="006472BD">
        <w:rPr>
          <w:sz w:val="28"/>
          <w:szCs w:val="28"/>
        </w:rPr>
        <w:t>применяют термины и определения, установленные в ГОСТ ISO/IEC 17043-2013</w:t>
      </w:r>
      <w:r w:rsidR="00F12028" w:rsidRPr="006472BD">
        <w:rPr>
          <w:sz w:val="28"/>
          <w:szCs w:val="28"/>
        </w:rPr>
        <w:t xml:space="preserve">, а также </w:t>
      </w:r>
      <w:r w:rsidR="007B601D" w:rsidRPr="006472BD">
        <w:rPr>
          <w:sz w:val="28"/>
          <w:szCs w:val="28"/>
        </w:rPr>
        <w:t xml:space="preserve">следующее </w:t>
      </w:r>
      <w:r w:rsidR="0062100A" w:rsidRPr="006472BD">
        <w:rPr>
          <w:sz w:val="28"/>
          <w:szCs w:val="28"/>
        </w:rPr>
        <w:t>определени</w:t>
      </w:r>
      <w:r w:rsidR="0062100A">
        <w:rPr>
          <w:sz w:val="28"/>
          <w:szCs w:val="28"/>
        </w:rPr>
        <w:t>я</w:t>
      </w:r>
      <w:r w:rsidR="00822E40" w:rsidRPr="006472BD">
        <w:rPr>
          <w:sz w:val="28"/>
          <w:szCs w:val="28"/>
        </w:rPr>
        <w:t>:</w:t>
      </w:r>
    </w:p>
    <w:p w14:paraId="7EA3ECB8" w14:textId="431CC9C3" w:rsidR="00735A51" w:rsidRPr="00984368" w:rsidRDefault="00735A51" w:rsidP="00984368">
      <w:pPr>
        <w:pStyle w:val="ab"/>
        <w:numPr>
          <w:ilvl w:val="1"/>
          <w:numId w:val="20"/>
        </w:numPr>
        <w:suppressAutoHyphens/>
        <w:spacing w:line="360" w:lineRule="auto"/>
        <w:ind w:left="0" w:right="-284" w:firstLine="709"/>
        <w:jc w:val="both"/>
        <w:rPr>
          <w:b/>
          <w:bCs/>
          <w:sz w:val="28"/>
          <w:szCs w:val="28"/>
        </w:rPr>
      </w:pPr>
      <w:r w:rsidRPr="00984368">
        <w:rPr>
          <w:b/>
          <w:bCs/>
          <w:sz w:val="28"/>
          <w:szCs w:val="28"/>
        </w:rPr>
        <w:t>межлабораторное сличение (</w:t>
      </w:r>
      <w:r w:rsidR="00F56C2D">
        <w:rPr>
          <w:b/>
          <w:bCs/>
          <w:sz w:val="28"/>
          <w:szCs w:val="28"/>
        </w:rPr>
        <w:t>МЛС</w:t>
      </w:r>
      <w:r w:rsidRPr="00984368">
        <w:rPr>
          <w:b/>
          <w:bCs/>
          <w:sz w:val="28"/>
          <w:szCs w:val="28"/>
        </w:rPr>
        <w:t xml:space="preserve">): </w:t>
      </w:r>
      <w:r w:rsidRPr="00735A51">
        <w:rPr>
          <w:sz w:val="28"/>
          <w:szCs w:val="28"/>
        </w:rPr>
        <w:t xml:space="preserve">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 </w:t>
      </w:r>
    </w:p>
    <w:p w14:paraId="36A44F9D" w14:textId="44566181" w:rsidR="00945810" w:rsidRDefault="00D93A2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6472BD">
        <w:rPr>
          <w:b/>
          <w:bCs/>
          <w:sz w:val="28"/>
          <w:szCs w:val="28"/>
        </w:rPr>
        <w:t xml:space="preserve">образец </w:t>
      </w:r>
      <w:bookmarkStart w:id="24" w:name="_Hlk103170458"/>
      <w:r w:rsidRPr="006472BD">
        <w:rPr>
          <w:b/>
          <w:bCs/>
          <w:sz w:val="28"/>
          <w:szCs w:val="28"/>
        </w:rPr>
        <w:t>для проверки квалификации</w:t>
      </w:r>
      <w:bookmarkEnd w:id="24"/>
      <w:r w:rsidR="00F12028" w:rsidRPr="006472BD">
        <w:rPr>
          <w:b/>
          <w:bCs/>
          <w:sz w:val="28"/>
          <w:szCs w:val="28"/>
        </w:rPr>
        <w:t xml:space="preserve"> в области калибровки</w:t>
      </w:r>
      <w:r w:rsidR="00B8113B" w:rsidRPr="006472BD">
        <w:rPr>
          <w:b/>
          <w:bCs/>
          <w:sz w:val="28"/>
          <w:szCs w:val="28"/>
        </w:rPr>
        <w:t xml:space="preserve"> (ОК</w:t>
      </w:r>
      <w:r w:rsidR="001016AA" w:rsidRPr="006472BD">
        <w:rPr>
          <w:b/>
          <w:bCs/>
          <w:sz w:val="28"/>
          <w:szCs w:val="28"/>
        </w:rPr>
        <w:t>, образец</w:t>
      </w:r>
      <w:r w:rsidR="00B8113B" w:rsidRPr="006472BD">
        <w:rPr>
          <w:b/>
          <w:bCs/>
          <w:sz w:val="28"/>
          <w:szCs w:val="28"/>
        </w:rPr>
        <w:t>)</w:t>
      </w:r>
      <w:r w:rsidRPr="006472BD">
        <w:rPr>
          <w:sz w:val="28"/>
          <w:szCs w:val="28"/>
        </w:rPr>
        <w:t xml:space="preserve">: </w:t>
      </w:r>
      <w:r w:rsidR="0032525C" w:rsidRPr="006472BD">
        <w:rPr>
          <w:sz w:val="28"/>
          <w:szCs w:val="28"/>
        </w:rPr>
        <w:t>Эталон, средство измерений</w:t>
      </w:r>
      <w:r w:rsidRPr="006472BD">
        <w:rPr>
          <w:sz w:val="28"/>
          <w:szCs w:val="28"/>
        </w:rPr>
        <w:t>,</w:t>
      </w:r>
      <w:r w:rsidR="0032525C" w:rsidRPr="006472BD">
        <w:rPr>
          <w:sz w:val="28"/>
          <w:szCs w:val="28"/>
        </w:rPr>
        <w:t xml:space="preserve"> мера</w:t>
      </w:r>
      <w:r w:rsidR="00B23E0D">
        <w:rPr>
          <w:sz w:val="28"/>
          <w:szCs w:val="28"/>
        </w:rPr>
        <w:t xml:space="preserve">, </w:t>
      </w:r>
      <w:r w:rsidRPr="006472BD">
        <w:rPr>
          <w:sz w:val="28"/>
          <w:szCs w:val="28"/>
        </w:rPr>
        <w:t>набор данных или другая информация, используемые для проверки квалификации.</w:t>
      </w:r>
    </w:p>
    <w:p w14:paraId="4AF79EDA" w14:textId="40E759DF" w:rsidR="002842E8" w:rsidRDefault="002842E8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984368">
        <w:rPr>
          <w:b/>
          <w:bCs/>
          <w:sz w:val="28"/>
          <w:szCs w:val="28"/>
        </w:rPr>
        <w:lastRenderedPageBreak/>
        <w:t>провайдер проверки квалификации</w:t>
      </w:r>
      <w:r w:rsidR="00461063">
        <w:rPr>
          <w:b/>
          <w:bCs/>
          <w:sz w:val="28"/>
          <w:szCs w:val="28"/>
        </w:rPr>
        <w:t xml:space="preserve"> (провайдер </w:t>
      </w:r>
      <w:r w:rsidR="00A67BF7">
        <w:rPr>
          <w:b/>
          <w:bCs/>
          <w:sz w:val="28"/>
          <w:szCs w:val="28"/>
        </w:rPr>
        <w:t>ПК</w:t>
      </w:r>
      <w:r w:rsidR="00461063">
        <w:rPr>
          <w:b/>
          <w:bCs/>
          <w:sz w:val="28"/>
          <w:szCs w:val="28"/>
        </w:rPr>
        <w:t>)</w:t>
      </w:r>
      <w:r w:rsidRPr="002842E8">
        <w:rPr>
          <w:sz w:val="28"/>
          <w:szCs w:val="28"/>
        </w:rPr>
        <w:t>: Организация, которая несет ответственность за все задачи по разработке и выполнению программы проверки квалификации.</w:t>
      </w:r>
    </w:p>
    <w:p w14:paraId="3C19B0AB" w14:textId="2F2A94C3" w:rsidR="003B6D30" w:rsidRDefault="003B6D3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984368">
        <w:rPr>
          <w:b/>
          <w:bCs/>
          <w:sz w:val="28"/>
          <w:szCs w:val="28"/>
        </w:rPr>
        <w:t>тур проверки квалификации</w:t>
      </w:r>
      <w:r>
        <w:rPr>
          <w:rStyle w:val="ae"/>
          <w:b/>
          <w:bCs/>
          <w:sz w:val="28"/>
          <w:szCs w:val="28"/>
        </w:rPr>
        <w:footnoteReference w:id="2"/>
      </w:r>
      <w:r w:rsidRPr="00984368">
        <w:rPr>
          <w:b/>
          <w:bCs/>
          <w:sz w:val="28"/>
          <w:szCs w:val="28"/>
        </w:rPr>
        <w:t xml:space="preserve">: </w:t>
      </w:r>
      <w:r w:rsidRPr="00984368">
        <w:rPr>
          <w:sz w:val="28"/>
          <w:szCs w:val="28"/>
        </w:rPr>
        <w:t>Завершенная последовательность действий по распределению образцов для проверки квалификации, оцениванию результатов и предоставлению отчета о результатах проверки квалификации участникам.</w:t>
      </w:r>
    </w:p>
    <w:p w14:paraId="0F99D6AF" w14:textId="4705FF61" w:rsidR="00A11127" w:rsidRDefault="00A11127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bookmarkStart w:id="25" w:name="OLE_LINK1"/>
      <w:r w:rsidRPr="00984368">
        <w:rPr>
          <w:b/>
          <w:bCs/>
          <w:sz w:val="28"/>
          <w:szCs w:val="28"/>
        </w:rPr>
        <w:t>приписанное значение:</w:t>
      </w:r>
      <w:r w:rsidRPr="00A11127">
        <w:rPr>
          <w:sz w:val="28"/>
          <w:szCs w:val="28"/>
        </w:rPr>
        <w:t xml:space="preserve"> Значение, приписываемое конкретному свойству образца для проверки квалификации.</w:t>
      </w:r>
    </w:p>
    <w:p w14:paraId="0BDF47AE" w14:textId="066F88D9" w:rsidR="00715744" w:rsidRDefault="00715744" w:rsidP="00984368">
      <w:pPr>
        <w:suppressAutoHyphens/>
        <w:spacing w:line="360" w:lineRule="auto"/>
        <w:ind w:right="-284" w:firstLine="709"/>
        <w:jc w:val="both"/>
        <w:rPr>
          <w:sz w:val="24"/>
          <w:szCs w:val="24"/>
        </w:rPr>
      </w:pPr>
      <w:r w:rsidRPr="00984368">
        <w:rPr>
          <w:sz w:val="24"/>
          <w:szCs w:val="24"/>
        </w:rPr>
        <w:t>Примечание</w:t>
      </w:r>
      <w:proofErr w:type="gramStart"/>
      <w:r w:rsidRPr="00984368">
        <w:rPr>
          <w:sz w:val="24"/>
          <w:szCs w:val="24"/>
        </w:rPr>
        <w:t>:</w:t>
      </w:r>
      <w:r w:rsidR="0042742D">
        <w:rPr>
          <w:sz w:val="24"/>
          <w:szCs w:val="24"/>
        </w:rPr>
        <w:t xml:space="preserve"> </w:t>
      </w:r>
      <w:r w:rsidRPr="00984368">
        <w:rPr>
          <w:sz w:val="24"/>
          <w:szCs w:val="24"/>
        </w:rPr>
        <w:t>При</w:t>
      </w:r>
      <w:proofErr w:type="gramEnd"/>
      <w:r w:rsidRPr="00984368">
        <w:rPr>
          <w:sz w:val="24"/>
          <w:szCs w:val="24"/>
        </w:rPr>
        <w:t xml:space="preserve"> проведении </w:t>
      </w:r>
      <w:r w:rsidR="00A67BF7">
        <w:rPr>
          <w:sz w:val="24"/>
          <w:szCs w:val="24"/>
        </w:rPr>
        <w:t>МЛС</w:t>
      </w:r>
      <w:r w:rsidR="00A67BF7" w:rsidRPr="00984368">
        <w:rPr>
          <w:sz w:val="24"/>
          <w:szCs w:val="24"/>
        </w:rPr>
        <w:t xml:space="preserve"> </w:t>
      </w:r>
      <w:r w:rsidRPr="00984368">
        <w:rPr>
          <w:sz w:val="24"/>
          <w:szCs w:val="24"/>
        </w:rPr>
        <w:t xml:space="preserve">в области </w:t>
      </w:r>
      <w:r w:rsidRPr="00715744">
        <w:rPr>
          <w:sz w:val="24"/>
          <w:szCs w:val="24"/>
        </w:rPr>
        <w:t>калибровки не</w:t>
      </w:r>
      <w:r w:rsidRPr="00984368">
        <w:rPr>
          <w:sz w:val="24"/>
          <w:szCs w:val="24"/>
        </w:rPr>
        <w:t xml:space="preserve"> допускается устанавливать приписанное значение действительного значения величины по согласованному значению участников.</w:t>
      </w:r>
      <w:r>
        <w:rPr>
          <w:sz w:val="24"/>
          <w:szCs w:val="24"/>
        </w:rPr>
        <w:t xml:space="preserve"> </w:t>
      </w:r>
    </w:p>
    <w:p w14:paraId="3C9F50A6" w14:textId="77777777" w:rsidR="00413154" w:rsidRPr="00984368" w:rsidRDefault="00413154" w:rsidP="00984368">
      <w:pPr>
        <w:suppressAutoHyphens/>
        <w:spacing w:line="360" w:lineRule="auto"/>
        <w:ind w:right="-284" w:firstLine="709"/>
        <w:jc w:val="both"/>
        <w:rPr>
          <w:sz w:val="24"/>
          <w:szCs w:val="24"/>
        </w:rPr>
      </w:pPr>
    </w:p>
    <w:p w14:paraId="26D7E6B4" w14:textId="4C22F97D" w:rsidR="006675D7" w:rsidRPr="006472BD" w:rsidRDefault="00153258" w:rsidP="00077808">
      <w:pPr>
        <w:pStyle w:val="1"/>
      </w:pPr>
      <w:bookmarkStart w:id="26" w:name="_Toc116291877"/>
      <w:bookmarkStart w:id="27" w:name="_Toc116291878"/>
      <w:bookmarkStart w:id="28" w:name="_Toc116291879"/>
      <w:bookmarkStart w:id="29" w:name="_Toc138347761"/>
      <w:bookmarkEnd w:id="25"/>
      <w:bookmarkEnd w:id="26"/>
      <w:bookmarkEnd w:id="27"/>
      <w:bookmarkEnd w:id="28"/>
      <w:r>
        <w:t>П</w:t>
      </w:r>
      <w:r w:rsidR="00945810" w:rsidRPr="006472BD">
        <w:t>рограмм</w:t>
      </w:r>
      <w:r>
        <w:t>ы</w:t>
      </w:r>
      <w:r w:rsidR="00945810" w:rsidRPr="006472BD">
        <w:t xml:space="preserve"> проверки квалификации</w:t>
      </w:r>
      <w:r w:rsidR="0084473A" w:rsidRPr="006472BD">
        <w:t xml:space="preserve"> </w:t>
      </w:r>
      <w:r w:rsidR="00945810" w:rsidRPr="006472BD">
        <w:t xml:space="preserve">в области </w:t>
      </w:r>
      <w:r w:rsidR="0084473A" w:rsidRPr="006472BD">
        <w:t>калибровк</w:t>
      </w:r>
      <w:r w:rsidR="00945810" w:rsidRPr="006472BD">
        <w:t>и</w:t>
      </w:r>
      <w:r>
        <w:t xml:space="preserve"> и их выбор</w:t>
      </w:r>
      <w:bookmarkEnd w:id="29"/>
    </w:p>
    <w:p w14:paraId="4B2C6610" w14:textId="6C5D9F3A" w:rsidR="008B59C5" w:rsidRPr="006472BD" w:rsidRDefault="00D5692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3.1 </w:t>
      </w:r>
      <w:r w:rsidR="00AF5CA9" w:rsidRPr="006472BD">
        <w:rPr>
          <w:sz w:val="28"/>
          <w:szCs w:val="28"/>
        </w:rPr>
        <w:t xml:space="preserve">Можно выделить несколько характерных </w:t>
      </w:r>
      <w:r w:rsidR="00FC6768" w:rsidRPr="006472BD">
        <w:rPr>
          <w:sz w:val="28"/>
          <w:szCs w:val="28"/>
        </w:rPr>
        <w:t xml:space="preserve">типов </w:t>
      </w:r>
      <w:r w:rsidR="00945810" w:rsidRPr="006472BD">
        <w:rPr>
          <w:b/>
          <w:bCs/>
          <w:sz w:val="28"/>
          <w:szCs w:val="28"/>
        </w:rPr>
        <w:t>программ проверки квалификации</w:t>
      </w:r>
      <w:r w:rsidR="00AF5CA9" w:rsidRPr="006472BD">
        <w:rPr>
          <w:sz w:val="28"/>
          <w:szCs w:val="28"/>
        </w:rPr>
        <w:t xml:space="preserve">: </w:t>
      </w:r>
      <w:r w:rsidR="000A3FC1" w:rsidRPr="000A3FC1">
        <w:rPr>
          <w:sz w:val="28"/>
          <w:szCs w:val="28"/>
        </w:rPr>
        <w:t>последовательная программа с передачей ОК от одного участника к другому</w:t>
      </w:r>
      <w:r w:rsidR="0084473A" w:rsidRPr="006472BD">
        <w:rPr>
          <w:sz w:val="28"/>
          <w:szCs w:val="28"/>
        </w:rPr>
        <w:t>,</w:t>
      </w:r>
      <w:r w:rsidR="00FC6768" w:rsidRPr="006472BD">
        <w:rPr>
          <w:sz w:val="28"/>
          <w:szCs w:val="28"/>
        </w:rPr>
        <w:t xml:space="preserve"> последовательн</w:t>
      </w:r>
      <w:r w:rsidR="00984186" w:rsidRPr="006472BD">
        <w:rPr>
          <w:sz w:val="28"/>
          <w:szCs w:val="28"/>
        </w:rPr>
        <w:t>ая</w:t>
      </w:r>
      <w:r w:rsidR="00FC6768" w:rsidRPr="006472BD">
        <w:rPr>
          <w:sz w:val="28"/>
          <w:szCs w:val="28"/>
        </w:rPr>
        <w:t xml:space="preserve"> с возвратом </w:t>
      </w:r>
      <w:r w:rsidR="000A3FC1">
        <w:rPr>
          <w:sz w:val="28"/>
          <w:szCs w:val="28"/>
        </w:rPr>
        <w:t>ОК</w:t>
      </w:r>
      <w:r w:rsidR="000A3FC1" w:rsidRPr="006472BD">
        <w:rPr>
          <w:sz w:val="28"/>
          <w:szCs w:val="28"/>
        </w:rPr>
        <w:t xml:space="preserve"> </w:t>
      </w:r>
      <w:r w:rsidR="00FC6768" w:rsidRPr="006472BD">
        <w:rPr>
          <w:sz w:val="28"/>
          <w:szCs w:val="28"/>
        </w:rPr>
        <w:t xml:space="preserve">провайдеру </w:t>
      </w:r>
      <w:r w:rsidR="00A67BF7">
        <w:rPr>
          <w:sz w:val="28"/>
          <w:szCs w:val="28"/>
        </w:rPr>
        <w:t>ПК</w:t>
      </w:r>
      <w:r w:rsidR="00FC6768" w:rsidRPr="006472BD">
        <w:rPr>
          <w:sz w:val="28"/>
          <w:szCs w:val="28"/>
        </w:rPr>
        <w:t>,</w:t>
      </w:r>
      <w:r w:rsidR="0084473A" w:rsidRPr="006472BD">
        <w:rPr>
          <w:sz w:val="28"/>
          <w:szCs w:val="28"/>
        </w:rPr>
        <w:t xml:space="preserve"> </w:t>
      </w:r>
      <w:r w:rsidR="008B59C5" w:rsidRPr="006472BD">
        <w:rPr>
          <w:sz w:val="28"/>
          <w:szCs w:val="28"/>
        </w:rPr>
        <w:t>параллельн</w:t>
      </w:r>
      <w:r w:rsidR="00984186" w:rsidRPr="006472BD">
        <w:rPr>
          <w:sz w:val="28"/>
          <w:szCs w:val="28"/>
        </w:rPr>
        <w:t>ая</w:t>
      </w:r>
      <w:r w:rsidR="008B59C5" w:rsidRPr="006472BD">
        <w:rPr>
          <w:sz w:val="28"/>
          <w:szCs w:val="28"/>
        </w:rPr>
        <w:t xml:space="preserve">, </w:t>
      </w:r>
      <w:del w:id="30" w:author="Найденко Владимир Николаевич" w:date="2023-10-31T14:25:00Z">
        <w:r w:rsidR="0084473A" w:rsidRPr="006472BD" w:rsidDel="00B96B44">
          <w:rPr>
            <w:sz w:val="28"/>
            <w:szCs w:val="28"/>
          </w:rPr>
          <w:delText>выездн</w:delText>
        </w:r>
        <w:r w:rsidR="00984186" w:rsidRPr="006472BD" w:rsidDel="00B96B44">
          <w:rPr>
            <w:sz w:val="28"/>
            <w:szCs w:val="28"/>
          </w:rPr>
          <w:delText>ая</w:delText>
        </w:r>
      </w:del>
      <w:ins w:id="31" w:author="Найденко Владимир Николаевич" w:date="2023-10-31T14:25:00Z">
        <w:r w:rsidR="00B96B44">
          <w:rPr>
            <w:sz w:val="28"/>
            <w:szCs w:val="28"/>
          </w:rPr>
          <w:t>на территор</w:t>
        </w:r>
      </w:ins>
      <w:ins w:id="32" w:author="Найденко Владимир Николаевич" w:date="2023-10-31T14:26:00Z">
        <w:r w:rsidR="00B96B44">
          <w:rPr>
            <w:sz w:val="28"/>
            <w:szCs w:val="28"/>
          </w:rPr>
          <w:t>ии провайдера</w:t>
        </w:r>
      </w:ins>
      <w:r w:rsidR="002D0B18" w:rsidRPr="006472BD">
        <w:rPr>
          <w:sz w:val="28"/>
          <w:szCs w:val="28"/>
        </w:rPr>
        <w:t xml:space="preserve">, </w:t>
      </w:r>
      <w:r w:rsidR="00984186" w:rsidRPr="006472BD">
        <w:rPr>
          <w:sz w:val="28"/>
          <w:szCs w:val="28"/>
        </w:rPr>
        <w:t>обработка и интерпретация данных</w:t>
      </w:r>
      <w:r w:rsidR="00594472" w:rsidRPr="006472BD">
        <w:rPr>
          <w:sz w:val="28"/>
          <w:szCs w:val="28"/>
        </w:rPr>
        <w:t>.</w:t>
      </w:r>
      <w:r w:rsidR="008B59C5" w:rsidRPr="006472BD">
        <w:rPr>
          <w:sz w:val="28"/>
          <w:szCs w:val="28"/>
        </w:rPr>
        <w:t xml:space="preserve"> </w:t>
      </w:r>
      <w:r w:rsidR="00AF5CA9" w:rsidRPr="006472BD">
        <w:rPr>
          <w:sz w:val="28"/>
          <w:szCs w:val="28"/>
        </w:rPr>
        <w:t xml:space="preserve">Выбор </w:t>
      </w:r>
      <w:r w:rsidR="00FC6768" w:rsidRPr="006472BD">
        <w:rPr>
          <w:sz w:val="28"/>
          <w:szCs w:val="28"/>
        </w:rPr>
        <w:t xml:space="preserve">типа </w:t>
      </w:r>
      <w:r w:rsidR="00FC6768" w:rsidRPr="006472BD">
        <w:rPr>
          <w:b/>
          <w:bCs/>
          <w:sz w:val="28"/>
          <w:szCs w:val="28"/>
        </w:rPr>
        <w:t>программы проверки квалификации</w:t>
      </w:r>
      <w:r w:rsidR="00AF5CA9" w:rsidRPr="006472BD">
        <w:rPr>
          <w:sz w:val="28"/>
          <w:szCs w:val="28"/>
        </w:rPr>
        <w:t xml:space="preserve"> зависит </w:t>
      </w:r>
      <w:r w:rsidR="008B59C5" w:rsidRPr="006472BD">
        <w:rPr>
          <w:sz w:val="28"/>
          <w:szCs w:val="28"/>
        </w:rPr>
        <w:t xml:space="preserve">в основном от трех факторов: </w:t>
      </w:r>
    </w:p>
    <w:p w14:paraId="232797E5" w14:textId="0E8B322F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AF5CA9" w:rsidRPr="006472BD">
        <w:rPr>
          <w:sz w:val="28"/>
          <w:szCs w:val="28"/>
        </w:rPr>
        <w:t xml:space="preserve">стабильности </w:t>
      </w:r>
      <w:r w:rsidR="000900F8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58562BBF" w14:textId="6CDA481B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количества </w:t>
      </w:r>
      <w:r w:rsidR="001C4E61" w:rsidRPr="006472BD">
        <w:rPr>
          <w:sz w:val="28"/>
          <w:szCs w:val="28"/>
        </w:rPr>
        <w:t>ОК</w:t>
      </w:r>
      <w:r w:rsidR="004056A7">
        <w:rPr>
          <w:sz w:val="28"/>
          <w:szCs w:val="28"/>
        </w:rPr>
        <w:t xml:space="preserve"> (в параллельных программах ПК)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45C0B88F" w14:textId="52BCEEA4" w:rsidR="00373564" w:rsidRPr="006472BD" w:rsidRDefault="008B59C5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возможности </w:t>
      </w:r>
      <w:r w:rsidR="00FC6768" w:rsidRPr="006472BD">
        <w:rPr>
          <w:sz w:val="28"/>
          <w:szCs w:val="28"/>
        </w:rPr>
        <w:t xml:space="preserve">обеспечить требуемые условия </w:t>
      </w:r>
      <w:r w:rsidR="003A0A9D" w:rsidRPr="006472BD">
        <w:rPr>
          <w:sz w:val="28"/>
          <w:szCs w:val="28"/>
        </w:rPr>
        <w:t>транспортиров</w:t>
      </w:r>
      <w:r w:rsidR="00FC6768" w:rsidRPr="006472BD">
        <w:rPr>
          <w:sz w:val="28"/>
          <w:szCs w:val="28"/>
        </w:rPr>
        <w:t>ания</w:t>
      </w:r>
      <w:r w:rsidR="003A0A9D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2F21A3" w:rsidRPr="00984368">
        <w:rPr>
          <w:sz w:val="28"/>
          <w:szCs w:val="28"/>
        </w:rPr>
        <w:t xml:space="preserve"> с учетом </w:t>
      </w:r>
      <w:r w:rsidR="002F21A3" w:rsidRPr="002F21A3">
        <w:rPr>
          <w:sz w:val="28"/>
          <w:szCs w:val="28"/>
        </w:rPr>
        <w:t xml:space="preserve">размера </w:t>
      </w:r>
      <w:r w:rsidR="002F21A3">
        <w:rPr>
          <w:sz w:val="28"/>
          <w:szCs w:val="28"/>
        </w:rPr>
        <w:t>ОК</w:t>
      </w:r>
      <w:r w:rsidR="002F21A3" w:rsidRPr="002F21A3">
        <w:rPr>
          <w:sz w:val="28"/>
          <w:szCs w:val="28"/>
        </w:rPr>
        <w:t xml:space="preserve">, наличия технической возможности транспортировки </w:t>
      </w:r>
      <w:r w:rsidR="002F21A3">
        <w:rPr>
          <w:sz w:val="28"/>
          <w:szCs w:val="28"/>
        </w:rPr>
        <w:t>ОК</w:t>
      </w:r>
      <w:r w:rsidR="002F21A3" w:rsidRPr="002F21A3">
        <w:rPr>
          <w:sz w:val="28"/>
          <w:szCs w:val="28"/>
        </w:rPr>
        <w:t xml:space="preserve"> без нарушения его технических и метрологических характеристик</w:t>
      </w:r>
      <w:r w:rsidR="003A0A9D" w:rsidRPr="006472BD">
        <w:rPr>
          <w:sz w:val="28"/>
          <w:szCs w:val="28"/>
        </w:rPr>
        <w:t>.</w:t>
      </w:r>
    </w:p>
    <w:p w14:paraId="4447511A" w14:textId="40906EFB" w:rsidR="00594472" w:rsidRPr="006472BD" w:rsidRDefault="001A03CD" w:rsidP="00D446C1">
      <w:pPr>
        <w:tabs>
          <w:tab w:val="left" w:pos="6946"/>
        </w:tabs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3.2 </w:t>
      </w:r>
      <w:r w:rsidR="00594472" w:rsidRPr="006472BD">
        <w:rPr>
          <w:sz w:val="28"/>
          <w:szCs w:val="28"/>
        </w:rPr>
        <w:t xml:space="preserve">При реализации </w:t>
      </w:r>
      <w:r w:rsidR="000A3FC1" w:rsidRPr="00984368">
        <w:rPr>
          <w:b/>
          <w:bCs/>
          <w:sz w:val="28"/>
          <w:szCs w:val="28"/>
        </w:rPr>
        <w:t>последовательн</w:t>
      </w:r>
      <w:r w:rsidR="000A3FC1">
        <w:rPr>
          <w:b/>
          <w:bCs/>
          <w:sz w:val="28"/>
          <w:szCs w:val="28"/>
        </w:rPr>
        <w:t>ой</w:t>
      </w:r>
      <w:r w:rsidR="000A3FC1" w:rsidRPr="00984368">
        <w:rPr>
          <w:b/>
          <w:bCs/>
          <w:sz w:val="28"/>
          <w:szCs w:val="28"/>
        </w:rPr>
        <w:t xml:space="preserve"> программ</w:t>
      </w:r>
      <w:r w:rsidR="000A3FC1">
        <w:rPr>
          <w:b/>
          <w:bCs/>
          <w:sz w:val="28"/>
          <w:szCs w:val="28"/>
        </w:rPr>
        <w:t>ы</w:t>
      </w:r>
      <w:r w:rsidR="000A3FC1" w:rsidRPr="00984368">
        <w:rPr>
          <w:b/>
          <w:bCs/>
          <w:sz w:val="28"/>
          <w:szCs w:val="28"/>
        </w:rPr>
        <w:t xml:space="preserve"> с передачей ОК от одного участника к другому</w:t>
      </w:r>
      <w:r w:rsidR="00594472" w:rsidRPr="006472BD">
        <w:rPr>
          <w:sz w:val="28"/>
          <w:szCs w:val="28"/>
        </w:rPr>
        <w:t xml:space="preserve">, провайдер </w:t>
      </w:r>
      <w:r w:rsidR="00A67BF7">
        <w:rPr>
          <w:sz w:val="28"/>
          <w:szCs w:val="28"/>
        </w:rPr>
        <w:t>ПК</w:t>
      </w:r>
      <w:r w:rsidR="00A67BF7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t xml:space="preserve">последовательно передает </w:t>
      </w:r>
      <w:r w:rsidR="001C4E61" w:rsidRPr="006472BD">
        <w:rPr>
          <w:sz w:val="28"/>
          <w:szCs w:val="28"/>
        </w:rPr>
        <w:t>ОК</w:t>
      </w:r>
      <w:r w:rsidR="003E27D5" w:rsidRPr="006472BD" w:rsidDel="00B074A3">
        <w:rPr>
          <w:sz w:val="28"/>
          <w:szCs w:val="28"/>
        </w:rPr>
        <w:t xml:space="preserve"> </w:t>
      </w:r>
      <w:r w:rsidR="003E27D5" w:rsidRPr="006472BD">
        <w:rPr>
          <w:sz w:val="28"/>
          <w:szCs w:val="28"/>
        </w:rPr>
        <w:t>от</w:t>
      </w:r>
      <w:r w:rsidR="0067688D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lastRenderedPageBreak/>
        <w:t>одного участника к другому</w:t>
      </w:r>
      <w:r w:rsidR="00D768D9">
        <w:rPr>
          <w:sz w:val="28"/>
          <w:szCs w:val="28"/>
        </w:rPr>
        <w:t xml:space="preserve"> (рисунок 1)</w:t>
      </w:r>
      <w:r w:rsidR="0067688D" w:rsidRPr="006472BD">
        <w:rPr>
          <w:sz w:val="28"/>
          <w:szCs w:val="28"/>
        </w:rPr>
        <w:t xml:space="preserve">. </w:t>
      </w:r>
      <w:r w:rsidR="00594472" w:rsidRPr="006472BD">
        <w:rPr>
          <w:sz w:val="28"/>
          <w:szCs w:val="28"/>
        </w:rPr>
        <w:t>После проведения сличений</w:t>
      </w:r>
      <w:r w:rsidR="00FA1C6E" w:rsidRPr="006472BD">
        <w:rPr>
          <w:sz w:val="28"/>
          <w:szCs w:val="28"/>
        </w:rPr>
        <w:t xml:space="preserve"> всеми участниками,</w:t>
      </w:r>
      <w:r w:rsidR="00594472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B074A3" w:rsidRPr="006472BD" w:rsidDel="00B074A3">
        <w:rPr>
          <w:sz w:val="28"/>
          <w:szCs w:val="28"/>
        </w:rPr>
        <w:t xml:space="preserve"> </w:t>
      </w:r>
      <w:r w:rsidR="00594472" w:rsidRPr="006472BD">
        <w:rPr>
          <w:sz w:val="28"/>
          <w:szCs w:val="28"/>
        </w:rPr>
        <w:t xml:space="preserve">возвращается </w:t>
      </w:r>
      <w:r w:rsidR="00821784" w:rsidRPr="006472BD">
        <w:rPr>
          <w:sz w:val="28"/>
          <w:szCs w:val="28"/>
        </w:rPr>
        <w:t xml:space="preserve">провайдеру </w:t>
      </w:r>
      <w:r w:rsidR="00A67BF7">
        <w:rPr>
          <w:sz w:val="28"/>
          <w:szCs w:val="28"/>
        </w:rPr>
        <w:t>ПК</w:t>
      </w:r>
      <w:r w:rsidR="0067688D" w:rsidRPr="006472BD">
        <w:rPr>
          <w:sz w:val="28"/>
          <w:szCs w:val="28"/>
        </w:rPr>
        <w:t xml:space="preserve">. В данном типе </w:t>
      </w:r>
      <w:r w:rsidR="0067688D" w:rsidRPr="006472BD">
        <w:rPr>
          <w:b/>
          <w:bCs/>
          <w:sz w:val="28"/>
          <w:szCs w:val="28"/>
        </w:rPr>
        <w:t>программ проверки квалификации</w:t>
      </w:r>
      <w:r w:rsidR="00915645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t>используется</w:t>
      </w:r>
      <w:r w:rsidR="00915645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</w:t>
      </w:r>
      <w:r w:rsidR="0067688D" w:rsidRPr="006472BD">
        <w:rPr>
          <w:sz w:val="28"/>
          <w:szCs w:val="28"/>
        </w:rPr>
        <w:t xml:space="preserve">е, </w:t>
      </w:r>
      <w:r w:rsidR="00915645" w:rsidRPr="006472BD">
        <w:rPr>
          <w:sz w:val="28"/>
          <w:szCs w:val="28"/>
        </w:rPr>
        <w:t>облада</w:t>
      </w:r>
      <w:r w:rsidR="0067688D" w:rsidRPr="006472BD">
        <w:rPr>
          <w:sz w:val="28"/>
          <w:szCs w:val="28"/>
        </w:rPr>
        <w:t>ющий</w:t>
      </w:r>
      <w:r w:rsidR="00915645" w:rsidRPr="006472BD">
        <w:rPr>
          <w:sz w:val="28"/>
          <w:szCs w:val="28"/>
        </w:rPr>
        <w:t xml:space="preserve"> высокой стабильностью определяемых метрологических характеристик.</w:t>
      </w:r>
    </w:p>
    <w:p w14:paraId="22C2FE0D" w14:textId="77777777" w:rsidR="006472BD" w:rsidRDefault="0069510B" w:rsidP="00984368">
      <w:pPr>
        <w:keepNext/>
        <w:tabs>
          <w:tab w:val="left" w:pos="6946"/>
        </w:tabs>
        <w:suppressAutoHyphens/>
        <w:spacing w:line="360" w:lineRule="auto"/>
        <w:ind w:right="-284"/>
        <w:jc w:val="center"/>
      </w:pPr>
      <w:r w:rsidRPr="006472BD">
        <w:rPr>
          <w:noProof/>
          <w:sz w:val="28"/>
          <w:szCs w:val="28"/>
        </w:rPr>
        <w:drawing>
          <wp:inline distT="0" distB="0" distL="0" distR="0" wp14:anchorId="3A420E2F" wp14:editId="4AB08B97">
            <wp:extent cx="4545623" cy="2619423"/>
            <wp:effectExtent l="0" t="0" r="0" b="95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3B4255B" w14:textId="150A5C5B" w:rsidR="0069510B" w:rsidRPr="00F90F60" w:rsidRDefault="006472BD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="00D768D9" w:rsidRPr="00F90F60">
        <w:rPr>
          <w:i w:val="0"/>
          <w:iCs w:val="0"/>
          <w:color w:val="000000" w:themeColor="text1"/>
          <w:sz w:val="24"/>
          <w:szCs w:val="24"/>
        </w:rPr>
        <w:t xml:space="preserve"> Последовательная программа проверки квалификации</w:t>
      </w:r>
    </w:p>
    <w:p w14:paraId="47EE9188" w14:textId="77777777" w:rsidR="00413154" w:rsidRDefault="00413154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1FEFC0EE" w14:textId="032E6BF5" w:rsidR="008103D5" w:rsidRPr="006472BD" w:rsidRDefault="001A03CD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3.3 </w:t>
      </w:r>
      <w:r w:rsidR="007B09A3" w:rsidRPr="006472BD">
        <w:rPr>
          <w:sz w:val="28"/>
          <w:szCs w:val="28"/>
        </w:rPr>
        <w:t xml:space="preserve">При реализации </w:t>
      </w:r>
      <w:r w:rsidR="0067688D" w:rsidRPr="006472BD">
        <w:rPr>
          <w:b/>
          <w:bCs/>
          <w:sz w:val="28"/>
          <w:szCs w:val="28"/>
        </w:rPr>
        <w:t xml:space="preserve">последовательной программы с возвратом </w:t>
      </w:r>
      <w:r w:rsidR="000A3FC1">
        <w:rPr>
          <w:b/>
          <w:bCs/>
          <w:sz w:val="28"/>
          <w:szCs w:val="28"/>
        </w:rPr>
        <w:t>ОК</w:t>
      </w:r>
      <w:r w:rsidR="00B074A3" w:rsidRPr="006472BD">
        <w:rPr>
          <w:b/>
          <w:bCs/>
          <w:sz w:val="28"/>
          <w:szCs w:val="28"/>
        </w:rPr>
        <w:t xml:space="preserve"> </w:t>
      </w:r>
      <w:r w:rsidR="0067688D" w:rsidRPr="006472BD">
        <w:rPr>
          <w:b/>
          <w:bCs/>
          <w:sz w:val="28"/>
          <w:szCs w:val="28"/>
        </w:rPr>
        <w:t xml:space="preserve">провайдеру </w:t>
      </w:r>
      <w:r w:rsidR="00A67BF7">
        <w:rPr>
          <w:b/>
          <w:bCs/>
          <w:sz w:val="28"/>
          <w:szCs w:val="28"/>
        </w:rPr>
        <w:t>ПК</w:t>
      </w:r>
      <w:r w:rsidR="00A67BF7" w:rsidRPr="006472BD" w:rsidDel="0067688D">
        <w:rPr>
          <w:b/>
          <w:bCs/>
          <w:sz w:val="28"/>
          <w:szCs w:val="28"/>
        </w:rPr>
        <w:t xml:space="preserve"> </w:t>
      </w:r>
      <w:r w:rsidR="001C4E61" w:rsidRPr="006472BD">
        <w:rPr>
          <w:bCs/>
          <w:sz w:val="28"/>
          <w:szCs w:val="28"/>
        </w:rPr>
        <w:t>ОК</w:t>
      </w:r>
      <w:r w:rsidR="000900F8" w:rsidRPr="006472BD">
        <w:rPr>
          <w:b/>
          <w:bCs/>
          <w:sz w:val="28"/>
          <w:szCs w:val="28"/>
        </w:rPr>
        <w:t xml:space="preserve"> </w:t>
      </w:r>
      <w:r w:rsidR="000900F8" w:rsidRPr="006472BD">
        <w:rPr>
          <w:bCs/>
          <w:sz w:val="28"/>
          <w:szCs w:val="28"/>
        </w:rPr>
        <w:t>(эталон</w:t>
      </w:r>
      <w:r w:rsidR="000900F8" w:rsidRPr="006472BD">
        <w:rPr>
          <w:sz w:val="28"/>
          <w:szCs w:val="28"/>
        </w:rPr>
        <w:t xml:space="preserve">, </w:t>
      </w:r>
      <w:r w:rsidR="007B09A3" w:rsidRPr="006472BD">
        <w:rPr>
          <w:sz w:val="28"/>
          <w:szCs w:val="28"/>
        </w:rPr>
        <w:t>сличаемое средство измерений или мера</w:t>
      </w:r>
      <w:r w:rsidR="005F10B3" w:rsidRPr="006472BD">
        <w:rPr>
          <w:sz w:val="28"/>
          <w:szCs w:val="28"/>
        </w:rPr>
        <w:t>)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после каждого определения метрологических характеристик с помощью эталонных средств участника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возвращается к провайдеру </w:t>
      </w:r>
      <w:r w:rsidR="00A67BF7">
        <w:rPr>
          <w:sz w:val="28"/>
          <w:szCs w:val="28"/>
        </w:rPr>
        <w:t xml:space="preserve">ПК </w:t>
      </w:r>
      <w:r w:rsidR="00A13D20">
        <w:rPr>
          <w:sz w:val="28"/>
          <w:szCs w:val="28"/>
        </w:rPr>
        <w:t>(рисунок 2)</w:t>
      </w:r>
      <w:r w:rsidR="007B09A3" w:rsidRPr="006472BD">
        <w:rPr>
          <w:sz w:val="28"/>
          <w:szCs w:val="28"/>
        </w:rPr>
        <w:t xml:space="preserve"> для </w:t>
      </w:r>
      <w:r w:rsidR="005F10B3" w:rsidRPr="006472BD">
        <w:rPr>
          <w:sz w:val="28"/>
          <w:szCs w:val="28"/>
        </w:rPr>
        <w:t xml:space="preserve">верификации или </w:t>
      </w:r>
      <w:r w:rsidR="007B09A3" w:rsidRPr="006472BD">
        <w:rPr>
          <w:sz w:val="28"/>
          <w:szCs w:val="28"/>
        </w:rPr>
        <w:t xml:space="preserve">уточнения </w:t>
      </w:r>
      <w:r w:rsidR="005F10B3" w:rsidRPr="006472BD">
        <w:rPr>
          <w:sz w:val="28"/>
          <w:szCs w:val="28"/>
        </w:rPr>
        <w:t xml:space="preserve">(корректировки) </w:t>
      </w:r>
      <w:r w:rsidR="007B09A3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5F10B3" w:rsidRPr="006472BD">
        <w:rPr>
          <w:sz w:val="28"/>
          <w:szCs w:val="28"/>
        </w:rPr>
        <w:t xml:space="preserve"> </w:t>
      </w:r>
      <w:r w:rsidR="003A0A9D" w:rsidRPr="006472BD">
        <w:rPr>
          <w:sz w:val="28"/>
          <w:szCs w:val="28"/>
        </w:rPr>
        <w:t xml:space="preserve">(случай, когда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экземпляре и обладает </w:t>
      </w:r>
      <w:r w:rsidR="00C67D48" w:rsidRPr="006472BD">
        <w:rPr>
          <w:sz w:val="28"/>
          <w:szCs w:val="28"/>
        </w:rPr>
        <w:t>недостаточной</w:t>
      </w:r>
      <w:r w:rsidR="003A0A9D" w:rsidRPr="006472BD">
        <w:rPr>
          <w:sz w:val="28"/>
          <w:szCs w:val="28"/>
        </w:rPr>
        <w:t xml:space="preserve"> стабильностью определяемых метрологических характеристик)</w:t>
      </w:r>
      <w:r w:rsidR="007B09A3" w:rsidRPr="006472BD">
        <w:rPr>
          <w:sz w:val="28"/>
          <w:szCs w:val="28"/>
        </w:rPr>
        <w:t>.</w:t>
      </w:r>
    </w:p>
    <w:p w14:paraId="4325F2F4" w14:textId="7119ADA4" w:rsidR="007B09A3" w:rsidRPr="006472BD" w:rsidRDefault="008103D5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b/>
          <w:bCs/>
          <w:sz w:val="28"/>
          <w:szCs w:val="28"/>
        </w:rPr>
        <w:t>Примечание:</w:t>
      </w:r>
      <w:r w:rsidR="00046C0B" w:rsidRPr="006472BD">
        <w:rPr>
          <w:b/>
          <w:bCs/>
          <w:sz w:val="28"/>
          <w:szCs w:val="28"/>
        </w:rPr>
        <w:t xml:space="preserve"> </w:t>
      </w:r>
      <w:r w:rsidR="00B23151" w:rsidRPr="006472BD">
        <w:rPr>
          <w:sz w:val="28"/>
          <w:szCs w:val="28"/>
        </w:rPr>
        <w:t>В случае, если</w:t>
      </w:r>
      <w:r w:rsidR="000C221C" w:rsidRPr="006472BD">
        <w:rPr>
          <w:sz w:val="28"/>
          <w:szCs w:val="28"/>
        </w:rPr>
        <w:t xml:space="preserve"> метрологические характеристики </w:t>
      </w:r>
      <w:r w:rsidR="001C4E61" w:rsidRPr="006472BD">
        <w:rPr>
          <w:sz w:val="28"/>
          <w:szCs w:val="28"/>
        </w:rPr>
        <w:t>ОК</w:t>
      </w:r>
      <w:r w:rsidR="00962222" w:rsidRPr="006472BD">
        <w:rPr>
          <w:sz w:val="28"/>
          <w:szCs w:val="28"/>
        </w:rPr>
        <w:t xml:space="preserve"> достаточно стабильны, </w:t>
      </w:r>
      <w:r w:rsidRPr="006472BD">
        <w:rPr>
          <w:sz w:val="28"/>
          <w:szCs w:val="28"/>
        </w:rPr>
        <w:t xml:space="preserve">а также при большом количестве и удаленности участников, </w:t>
      </w:r>
      <w:r w:rsidR="00495BA4" w:rsidRPr="006472BD">
        <w:rPr>
          <w:sz w:val="28"/>
          <w:szCs w:val="28"/>
        </w:rPr>
        <w:t>возвра</w:t>
      </w:r>
      <w:r w:rsidRPr="006472BD">
        <w:rPr>
          <w:sz w:val="28"/>
          <w:szCs w:val="28"/>
        </w:rPr>
        <w:t>щать образец провайдеру</w:t>
      </w:r>
      <w:r w:rsidR="00C57713" w:rsidRPr="006472BD"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>ПК</w:t>
      </w:r>
      <w:r w:rsidR="00A67BF7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допускается после </w:t>
      </w:r>
      <w:r w:rsidR="00046C0B" w:rsidRPr="006472BD">
        <w:rPr>
          <w:sz w:val="28"/>
          <w:szCs w:val="28"/>
        </w:rPr>
        <w:t xml:space="preserve">проведения </w:t>
      </w:r>
      <w:r w:rsidRPr="006472BD">
        <w:rPr>
          <w:sz w:val="28"/>
          <w:szCs w:val="28"/>
        </w:rPr>
        <w:t xml:space="preserve">сличений </w:t>
      </w:r>
      <w:r w:rsidR="00046C0B" w:rsidRPr="006472BD">
        <w:rPr>
          <w:sz w:val="28"/>
          <w:szCs w:val="28"/>
        </w:rPr>
        <w:t>несколькими участниками</w:t>
      </w:r>
      <w:r w:rsidR="005F10B3" w:rsidRPr="006472BD">
        <w:rPr>
          <w:sz w:val="28"/>
          <w:szCs w:val="28"/>
        </w:rPr>
        <w:t xml:space="preserve"> (при условии возможности оперативного контроля провайдером </w:t>
      </w:r>
      <w:r w:rsidR="00A67BF7">
        <w:rPr>
          <w:sz w:val="28"/>
          <w:szCs w:val="28"/>
        </w:rPr>
        <w:t xml:space="preserve">ПК </w:t>
      </w:r>
      <w:r w:rsidR="005F10B3" w:rsidRPr="006472BD">
        <w:rPr>
          <w:sz w:val="28"/>
          <w:szCs w:val="28"/>
        </w:rPr>
        <w:t>результатов каждого предыдущего участника)</w:t>
      </w:r>
      <w:r w:rsidR="00046C0B" w:rsidRPr="006472BD">
        <w:rPr>
          <w:sz w:val="28"/>
          <w:szCs w:val="28"/>
        </w:rPr>
        <w:t xml:space="preserve">. </w:t>
      </w:r>
      <w:r w:rsidR="00B23151" w:rsidRPr="006472BD">
        <w:rPr>
          <w:sz w:val="28"/>
          <w:szCs w:val="28"/>
        </w:rPr>
        <w:t>П</w:t>
      </w:r>
      <w:r w:rsidR="00046C0B" w:rsidRPr="006472BD">
        <w:rPr>
          <w:sz w:val="28"/>
          <w:szCs w:val="28"/>
        </w:rPr>
        <w:t>ровайдеру</w:t>
      </w:r>
      <w:r w:rsidR="00B23151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046C0B" w:rsidRPr="006472BD">
        <w:rPr>
          <w:sz w:val="28"/>
          <w:szCs w:val="28"/>
        </w:rPr>
        <w:t xml:space="preserve"> необходимо отслеживать наличие значимого тренда</w:t>
      </w:r>
      <w:r w:rsidR="00B23151" w:rsidRPr="006472BD">
        <w:rPr>
          <w:sz w:val="28"/>
          <w:szCs w:val="28"/>
        </w:rPr>
        <w:t xml:space="preserve"> в </w:t>
      </w:r>
      <w:r w:rsidR="00B23151" w:rsidRPr="006472BD">
        <w:rPr>
          <w:sz w:val="28"/>
          <w:szCs w:val="28"/>
        </w:rPr>
        <w:lastRenderedPageBreak/>
        <w:t>результатах</w:t>
      </w:r>
      <w:r w:rsidR="00046C0B" w:rsidRPr="006472BD">
        <w:rPr>
          <w:sz w:val="28"/>
          <w:szCs w:val="28"/>
        </w:rPr>
        <w:t xml:space="preserve"> участников</w:t>
      </w:r>
      <w:r w:rsidR="00A23558" w:rsidRPr="006472BD">
        <w:rPr>
          <w:sz w:val="28"/>
          <w:szCs w:val="28"/>
        </w:rPr>
        <w:t>,</w:t>
      </w:r>
      <w:r w:rsidR="00046C0B" w:rsidRPr="006472BD">
        <w:rPr>
          <w:sz w:val="28"/>
          <w:szCs w:val="28"/>
        </w:rPr>
        <w:t xml:space="preserve"> и при получении </w:t>
      </w:r>
      <w:r w:rsidR="00B23151" w:rsidRPr="006472BD">
        <w:rPr>
          <w:sz w:val="28"/>
          <w:szCs w:val="28"/>
        </w:rPr>
        <w:t>участником результата,</w:t>
      </w:r>
      <w:r w:rsidR="006B6E54" w:rsidRPr="006472BD">
        <w:rPr>
          <w:sz w:val="28"/>
          <w:szCs w:val="28"/>
        </w:rPr>
        <w:t xml:space="preserve"> существенно отличающихся от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B6E54" w:rsidRPr="006472BD">
        <w:rPr>
          <w:sz w:val="28"/>
          <w:szCs w:val="28"/>
        </w:rPr>
        <w:t>значения, необходимо досрочно вернуть образец Провайдеру</w:t>
      </w:r>
      <w:r w:rsidR="00B23151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A242B3" w:rsidRPr="006472BD">
        <w:rPr>
          <w:sz w:val="28"/>
          <w:szCs w:val="28"/>
        </w:rPr>
        <w:t>,</w:t>
      </w:r>
      <w:r w:rsidR="006B6E54" w:rsidRPr="006472BD">
        <w:rPr>
          <w:sz w:val="28"/>
          <w:szCs w:val="28"/>
        </w:rPr>
        <w:t xml:space="preserve"> для уточнения 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6B6E54" w:rsidRPr="006472BD">
        <w:rPr>
          <w:sz w:val="28"/>
          <w:szCs w:val="28"/>
        </w:rPr>
        <w:t>.</w:t>
      </w:r>
      <w:r w:rsidR="00B23151" w:rsidRPr="006472BD">
        <w:rPr>
          <w:sz w:val="28"/>
          <w:szCs w:val="28"/>
        </w:rPr>
        <w:t xml:space="preserve"> </w:t>
      </w:r>
    </w:p>
    <w:p w14:paraId="4EF49C8E" w14:textId="77777777" w:rsidR="00D768D9" w:rsidRDefault="00E25B00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3967EC2E" wp14:editId="5F20BA38">
            <wp:extent cx="5591908" cy="3382352"/>
            <wp:effectExtent l="0" t="0" r="0" b="889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33A2549B" w14:textId="440DB3ED" w:rsidR="00FA1C6E" w:rsidRPr="00F90F60" w:rsidRDefault="00D768D9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2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="00A13D20">
        <w:rPr>
          <w:i w:val="0"/>
          <w:iCs w:val="0"/>
          <w:color w:val="000000" w:themeColor="text1"/>
          <w:sz w:val="24"/>
          <w:szCs w:val="24"/>
        </w:rPr>
        <w:t>П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>оследовательн</w:t>
      </w:r>
      <w:r w:rsidR="00A13D20">
        <w:rPr>
          <w:i w:val="0"/>
          <w:iCs w:val="0"/>
          <w:color w:val="000000" w:themeColor="text1"/>
          <w:sz w:val="24"/>
          <w:szCs w:val="24"/>
        </w:rPr>
        <w:t>ая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программ</w:t>
      </w:r>
      <w:r w:rsidR="00A13D20">
        <w:rPr>
          <w:i w:val="0"/>
          <w:iCs w:val="0"/>
          <w:color w:val="000000" w:themeColor="text1"/>
          <w:sz w:val="24"/>
          <w:szCs w:val="24"/>
        </w:rPr>
        <w:t>а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с возвратом образца</w:t>
      </w:r>
      <w:r w:rsidR="00A13D20">
        <w:rPr>
          <w:i w:val="0"/>
          <w:iCs w:val="0"/>
          <w:color w:val="000000" w:themeColor="text1"/>
          <w:sz w:val="24"/>
          <w:szCs w:val="24"/>
        </w:rPr>
        <w:t xml:space="preserve"> провайдеру </w:t>
      </w:r>
      <w:r w:rsidR="00BA61B5">
        <w:rPr>
          <w:i w:val="0"/>
          <w:iCs w:val="0"/>
          <w:color w:val="000000" w:themeColor="text1"/>
          <w:sz w:val="24"/>
          <w:szCs w:val="24"/>
        </w:rPr>
        <w:t>ПК</w:t>
      </w:r>
    </w:p>
    <w:p w14:paraId="2651E8EC" w14:textId="77777777" w:rsidR="00413154" w:rsidRDefault="00413154" w:rsidP="00F90F6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47C0C19C" w14:textId="1C5D1005" w:rsidR="00607711" w:rsidRPr="00F90F60" w:rsidRDefault="006D3A19" w:rsidP="00F90F6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F90F60">
        <w:rPr>
          <w:sz w:val="28"/>
          <w:szCs w:val="28"/>
        </w:rPr>
        <w:t xml:space="preserve">3.4 </w:t>
      </w:r>
      <w:r w:rsidR="0058052A" w:rsidRPr="00B96B44">
        <w:rPr>
          <w:b/>
          <w:bCs/>
          <w:sz w:val="28"/>
          <w:szCs w:val="28"/>
        </w:rPr>
        <w:t>Программа на территории</w:t>
      </w:r>
      <w:r w:rsidR="00B96B44" w:rsidRPr="00B96B44">
        <w:rPr>
          <w:b/>
          <w:bCs/>
          <w:sz w:val="28"/>
          <w:szCs w:val="28"/>
        </w:rPr>
        <w:t xml:space="preserve"> провайдера</w:t>
      </w:r>
      <w:r w:rsidR="00B96B44">
        <w:rPr>
          <w:sz w:val="28"/>
          <w:szCs w:val="28"/>
        </w:rPr>
        <w:t xml:space="preserve"> ПК</w:t>
      </w:r>
      <w:ins w:id="33" w:author="Найденко Владимир Николаевич" w:date="2023-10-31T14:29:00Z">
        <w:r w:rsidR="003B2159">
          <w:rPr>
            <w:sz w:val="28"/>
            <w:szCs w:val="28"/>
          </w:rPr>
          <w:t xml:space="preserve"> проводится в случае, </w:t>
        </w:r>
        <w:r w:rsidR="003B2159" w:rsidRPr="00F90F60">
          <w:rPr>
            <w:sz w:val="28"/>
            <w:szCs w:val="28"/>
          </w:rPr>
          <w:t xml:space="preserve">когда </w:t>
        </w:r>
        <w:r w:rsidR="003B2159" w:rsidRPr="006472BD">
          <w:rPr>
            <w:sz w:val="28"/>
            <w:szCs w:val="28"/>
          </w:rPr>
          <w:t>ОК</w:t>
        </w:r>
        <w:r w:rsidR="003B2159" w:rsidRPr="00F90F60">
          <w:rPr>
            <w:sz w:val="28"/>
            <w:szCs w:val="28"/>
          </w:rPr>
          <w:t xml:space="preserve"> является нетранспортабельным или имеются другие обоснованные случаи, где такая реализация становится более целесообразной</w:t>
        </w:r>
        <w:r w:rsidR="003B2159">
          <w:rPr>
            <w:sz w:val="28"/>
            <w:szCs w:val="28"/>
          </w:rPr>
          <w:t xml:space="preserve">. </w:t>
        </w:r>
      </w:ins>
      <w:del w:id="34" w:author="Найденко Владимир Николаевич" w:date="2023-10-31T14:29:00Z">
        <w:r w:rsidR="00B96B44" w:rsidDel="003B2159">
          <w:rPr>
            <w:sz w:val="28"/>
            <w:szCs w:val="28"/>
          </w:rPr>
          <w:delText xml:space="preserve"> </w:delText>
        </w:r>
        <w:r w:rsidR="007B09A3" w:rsidRPr="00F90F60" w:rsidDel="003B2159">
          <w:rPr>
            <w:sz w:val="28"/>
            <w:szCs w:val="28"/>
          </w:rPr>
          <w:delText>мо</w:delText>
        </w:r>
        <w:r w:rsidR="000448A4" w:rsidRPr="00F90F60" w:rsidDel="003B2159">
          <w:rPr>
            <w:sz w:val="28"/>
            <w:szCs w:val="28"/>
          </w:rPr>
          <w:delText xml:space="preserve">жет </w:delText>
        </w:r>
        <w:r w:rsidR="007B09A3" w:rsidRPr="00F90F60" w:rsidDel="003B2159">
          <w:rPr>
            <w:sz w:val="28"/>
            <w:szCs w:val="28"/>
          </w:rPr>
          <w:delText>быть проведен</w:delText>
        </w:r>
        <w:r w:rsidR="000448A4" w:rsidRPr="00F90F60" w:rsidDel="003B2159">
          <w:rPr>
            <w:sz w:val="28"/>
            <w:szCs w:val="28"/>
          </w:rPr>
          <w:delText>а</w:delText>
        </w:r>
        <w:r w:rsidR="00A242B3" w:rsidRPr="00F90F60" w:rsidDel="003B2159">
          <w:rPr>
            <w:sz w:val="28"/>
            <w:szCs w:val="28"/>
          </w:rPr>
          <w:delText xml:space="preserve"> в одном месте</w:delText>
        </w:r>
      </w:del>
      <w:del w:id="35" w:author="Найденко Владимир Николаевич" w:date="2023-10-31T14:27:00Z">
        <w:r w:rsidR="007B09A3" w:rsidRPr="00F90F60" w:rsidDel="00F642ED">
          <w:rPr>
            <w:sz w:val="28"/>
            <w:szCs w:val="28"/>
          </w:rPr>
          <w:delText xml:space="preserve"> на территории пр</w:delText>
        </w:r>
        <w:r w:rsidR="00AF2C36" w:rsidRPr="00F90F60" w:rsidDel="00F642ED">
          <w:rPr>
            <w:sz w:val="28"/>
            <w:szCs w:val="28"/>
          </w:rPr>
          <w:delText>о</w:delText>
        </w:r>
        <w:r w:rsidR="007B09A3" w:rsidRPr="00F90F60" w:rsidDel="00F642ED">
          <w:rPr>
            <w:sz w:val="28"/>
            <w:szCs w:val="28"/>
          </w:rPr>
          <w:delText xml:space="preserve">вайдера </w:delText>
        </w:r>
        <w:r w:rsidR="00BA61B5" w:rsidDel="00F642ED">
          <w:rPr>
            <w:sz w:val="28"/>
            <w:szCs w:val="28"/>
          </w:rPr>
          <w:delText>ПК</w:delText>
        </w:r>
      </w:del>
      <w:del w:id="36" w:author="Найденко Владимир Николаевич" w:date="2023-10-31T14:29:00Z">
        <w:r w:rsidR="00BA61B5" w:rsidRPr="00F90F60" w:rsidDel="003B2159">
          <w:rPr>
            <w:sz w:val="28"/>
            <w:szCs w:val="28"/>
          </w:rPr>
          <w:delText xml:space="preserve"> </w:delText>
        </w:r>
        <w:r w:rsidR="007E25E9" w:rsidRPr="00F90F60" w:rsidDel="003B2159">
          <w:rPr>
            <w:sz w:val="28"/>
            <w:szCs w:val="28"/>
          </w:rPr>
          <w:delText>(случай</w:delText>
        </w:r>
        <w:r w:rsidR="007B09A3" w:rsidRPr="00F90F60" w:rsidDel="003B2159">
          <w:rPr>
            <w:sz w:val="28"/>
            <w:szCs w:val="28"/>
          </w:rPr>
          <w:delText xml:space="preserve">, </w:delText>
        </w:r>
        <w:r w:rsidR="007E25E9" w:rsidRPr="00F90F60" w:rsidDel="003B2159">
          <w:rPr>
            <w:sz w:val="28"/>
            <w:szCs w:val="28"/>
          </w:rPr>
          <w:delText>когда</w:delText>
        </w:r>
        <w:r w:rsidR="007B09A3" w:rsidRPr="00F90F60" w:rsidDel="003B2159">
          <w:rPr>
            <w:sz w:val="28"/>
            <w:szCs w:val="28"/>
          </w:rPr>
          <w:delText xml:space="preserve"> </w:delText>
        </w:r>
        <w:r w:rsidR="001C4E61" w:rsidRPr="006472BD" w:rsidDel="003B2159">
          <w:rPr>
            <w:sz w:val="28"/>
            <w:szCs w:val="28"/>
          </w:rPr>
          <w:delText>ОК</w:delText>
        </w:r>
        <w:r w:rsidR="009C5457" w:rsidRPr="00F90F60" w:rsidDel="003B2159">
          <w:rPr>
            <w:sz w:val="28"/>
            <w:szCs w:val="28"/>
          </w:rPr>
          <w:delText xml:space="preserve"> </w:delText>
        </w:r>
        <w:r w:rsidR="007B09A3" w:rsidRPr="00F90F60" w:rsidDel="003B2159">
          <w:rPr>
            <w:sz w:val="28"/>
            <w:szCs w:val="28"/>
          </w:rPr>
          <w:delText xml:space="preserve">является нетранспортабельным или имеются другие </w:delText>
        </w:r>
        <w:r w:rsidR="00AF2C36" w:rsidRPr="00F90F60" w:rsidDel="003B2159">
          <w:rPr>
            <w:sz w:val="28"/>
            <w:szCs w:val="28"/>
          </w:rPr>
          <w:delText>обоснованные случаи, где такая реализация становится более целесообразной</w:delText>
        </w:r>
        <w:r w:rsidR="007E25E9" w:rsidRPr="00F90F60" w:rsidDel="003B2159">
          <w:rPr>
            <w:sz w:val="28"/>
            <w:szCs w:val="28"/>
          </w:rPr>
          <w:delText>)</w:delText>
        </w:r>
        <w:r w:rsidR="00AF2C36" w:rsidRPr="00F90F60" w:rsidDel="003B2159">
          <w:rPr>
            <w:sz w:val="28"/>
            <w:szCs w:val="28"/>
          </w:rPr>
          <w:delText>.</w:delText>
        </w:r>
      </w:del>
      <w:r w:rsidR="00296362" w:rsidRPr="00F90F60">
        <w:rPr>
          <w:sz w:val="28"/>
          <w:szCs w:val="28"/>
        </w:rPr>
        <w:t xml:space="preserve"> При </w:t>
      </w:r>
      <w:del w:id="37" w:author="Найденко Владимир Николаевич" w:date="2023-10-31T14:30:00Z">
        <w:r w:rsidR="00296362" w:rsidRPr="00F90F60" w:rsidDel="003B2159">
          <w:rPr>
            <w:sz w:val="28"/>
            <w:szCs w:val="28"/>
          </w:rPr>
          <w:delText xml:space="preserve">проведении </w:delText>
        </w:r>
      </w:del>
      <w:ins w:id="38" w:author="Найденко Владимир Николаевич" w:date="2023-10-31T14:30:00Z">
        <w:r w:rsidR="003B2159">
          <w:rPr>
            <w:sz w:val="28"/>
            <w:szCs w:val="28"/>
          </w:rPr>
          <w:t>реализации</w:t>
        </w:r>
        <w:r w:rsidR="003B2159" w:rsidRPr="00F90F60">
          <w:rPr>
            <w:sz w:val="28"/>
            <w:szCs w:val="28"/>
          </w:rPr>
          <w:t xml:space="preserve"> </w:t>
        </w:r>
      </w:ins>
      <w:del w:id="39" w:author="Найденко Владимир Николаевич" w:date="2023-10-31T14:30:00Z">
        <w:r w:rsidR="00296362" w:rsidRPr="00F90F60" w:rsidDel="003B2159">
          <w:rPr>
            <w:sz w:val="28"/>
            <w:szCs w:val="28"/>
          </w:rPr>
          <w:delText xml:space="preserve">выездной </w:delText>
        </w:r>
      </w:del>
      <w:r w:rsidR="00296362" w:rsidRPr="00F90F60">
        <w:rPr>
          <w:sz w:val="28"/>
          <w:szCs w:val="28"/>
        </w:rPr>
        <w:t>программы</w:t>
      </w:r>
      <w:ins w:id="40" w:author="Найденко Владимир Николаевич" w:date="2023-10-31T14:30:00Z">
        <w:r w:rsidR="003B2159">
          <w:rPr>
            <w:sz w:val="28"/>
            <w:szCs w:val="28"/>
          </w:rPr>
          <w:t xml:space="preserve"> на территории провайдера ПК</w:t>
        </w:r>
      </w:ins>
      <w:r w:rsidR="00A242B3" w:rsidRPr="00F90F60">
        <w:rPr>
          <w:sz w:val="28"/>
          <w:szCs w:val="28"/>
        </w:rPr>
        <w:t>,</w:t>
      </w:r>
      <w:r w:rsidR="00296362" w:rsidRPr="00F90F60">
        <w:rPr>
          <w:sz w:val="28"/>
          <w:szCs w:val="28"/>
        </w:rPr>
        <w:t xml:space="preserve"> </w:t>
      </w:r>
      <w:del w:id="41" w:author="Найденко Владимир Николаевич" w:date="2023-10-31T14:30:00Z">
        <w:r w:rsidR="00607711" w:rsidRPr="00F90F60" w:rsidDel="003B2159">
          <w:rPr>
            <w:sz w:val="28"/>
            <w:szCs w:val="28"/>
          </w:rPr>
          <w:delText xml:space="preserve">провайдеру </w:delText>
        </w:r>
        <w:r w:rsidR="00BA61B5" w:rsidDel="003B2159">
          <w:rPr>
            <w:sz w:val="28"/>
            <w:szCs w:val="28"/>
          </w:rPr>
          <w:delText>ПК</w:delText>
        </w:r>
        <w:r w:rsidR="00BA61B5" w:rsidRPr="00F90F60" w:rsidDel="003B2159">
          <w:rPr>
            <w:sz w:val="28"/>
            <w:szCs w:val="28"/>
          </w:rPr>
          <w:delText xml:space="preserve"> </w:delText>
        </w:r>
      </w:del>
      <w:r w:rsidR="00607711" w:rsidRPr="00F90F60">
        <w:rPr>
          <w:sz w:val="28"/>
          <w:szCs w:val="28"/>
        </w:rPr>
        <w:t xml:space="preserve">следует предпринять дополнительные меры, связанные </w:t>
      </w:r>
      <w:r w:rsidR="00A242B3" w:rsidRPr="00F90F60">
        <w:rPr>
          <w:sz w:val="28"/>
          <w:szCs w:val="28"/>
        </w:rPr>
        <w:t xml:space="preserve">с </w:t>
      </w:r>
      <w:r w:rsidR="0042634D" w:rsidRPr="00F90F60">
        <w:rPr>
          <w:sz w:val="28"/>
          <w:szCs w:val="28"/>
        </w:rPr>
        <w:t xml:space="preserve">предотвращением </w:t>
      </w:r>
      <w:r w:rsidR="00A242B3" w:rsidRPr="00F90F60">
        <w:rPr>
          <w:sz w:val="28"/>
          <w:szCs w:val="28"/>
        </w:rPr>
        <w:t>сговор</w:t>
      </w:r>
      <w:r w:rsidR="0042634D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между участниками или фальсификации результатов. До начал</w:t>
      </w:r>
      <w:r w:rsidR="001B61B0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реализации программы</w:t>
      </w:r>
      <w:r w:rsidR="00A242B3" w:rsidRPr="00F90F60">
        <w:rPr>
          <w:sz w:val="28"/>
          <w:szCs w:val="28"/>
        </w:rPr>
        <w:t>,</w:t>
      </w:r>
      <w:r w:rsidR="00A5321F" w:rsidRPr="00F90F60">
        <w:rPr>
          <w:sz w:val="28"/>
          <w:szCs w:val="28"/>
        </w:rPr>
        <w:t xml:space="preserve"> рекомендуется подготовить календарный план проведения </w:t>
      </w:r>
      <w:r w:rsidR="00B53040" w:rsidRPr="00F90F60">
        <w:rPr>
          <w:sz w:val="28"/>
          <w:szCs w:val="28"/>
        </w:rPr>
        <w:t xml:space="preserve">измерений </w:t>
      </w:r>
      <w:r w:rsidR="00A5321F" w:rsidRPr="00F90F60">
        <w:rPr>
          <w:sz w:val="28"/>
          <w:szCs w:val="28"/>
        </w:rPr>
        <w:t>участниками и</w:t>
      </w:r>
      <w:r w:rsidR="001B61B0" w:rsidRPr="00F90F60">
        <w:rPr>
          <w:sz w:val="28"/>
          <w:szCs w:val="28"/>
        </w:rPr>
        <w:t xml:space="preserve"> индивидуально</w:t>
      </w:r>
      <w:r w:rsidR="00A5321F" w:rsidRPr="00F90F60">
        <w:rPr>
          <w:sz w:val="28"/>
          <w:szCs w:val="28"/>
        </w:rPr>
        <w:t xml:space="preserve"> сообщить участникам даты и время </w:t>
      </w:r>
      <w:r w:rsidR="001B61B0" w:rsidRPr="00F90F60">
        <w:rPr>
          <w:sz w:val="28"/>
          <w:szCs w:val="28"/>
        </w:rPr>
        <w:t>посещения. Также следует предусмотреть запас времени</w:t>
      </w:r>
      <w:r w:rsidR="00407798" w:rsidRPr="00F90F60">
        <w:rPr>
          <w:sz w:val="28"/>
          <w:szCs w:val="28"/>
        </w:rPr>
        <w:t xml:space="preserve"> между </w:t>
      </w:r>
      <w:r w:rsidR="00BC0BA4" w:rsidRPr="00F90F60">
        <w:rPr>
          <w:sz w:val="28"/>
          <w:szCs w:val="28"/>
        </w:rPr>
        <w:t>измерениями</w:t>
      </w:r>
      <w:r w:rsidR="009100E7" w:rsidRPr="00F90F60">
        <w:rPr>
          <w:sz w:val="28"/>
          <w:szCs w:val="28"/>
        </w:rPr>
        <w:t xml:space="preserve"> разных</w:t>
      </w:r>
      <w:r w:rsidR="00BC0BA4" w:rsidRPr="00F90F60">
        <w:rPr>
          <w:sz w:val="28"/>
          <w:szCs w:val="28"/>
        </w:rPr>
        <w:t xml:space="preserve"> участников</w:t>
      </w:r>
      <w:r w:rsidR="001B61B0" w:rsidRPr="00F90F60">
        <w:rPr>
          <w:sz w:val="28"/>
          <w:szCs w:val="28"/>
        </w:rPr>
        <w:t xml:space="preserve">, для ситуаций, связанных с задержками </w:t>
      </w:r>
      <w:r w:rsidR="00407798" w:rsidRPr="00F90F60">
        <w:rPr>
          <w:sz w:val="28"/>
          <w:szCs w:val="28"/>
        </w:rPr>
        <w:t xml:space="preserve">участников, повторными калибровками или необходимостью провайдера </w:t>
      </w:r>
      <w:r w:rsidR="00BA61B5">
        <w:rPr>
          <w:sz w:val="28"/>
          <w:szCs w:val="28"/>
        </w:rPr>
        <w:t>ПК</w:t>
      </w:r>
      <w:r w:rsidR="00BA61B5" w:rsidRPr="00F90F60">
        <w:rPr>
          <w:sz w:val="28"/>
          <w:szCs w:val="28"/>
        </w:rPr>
        <w:t xml:space="preserve"> </w:t>
      </w:r>
      <w:r w:rsidR="00407798" w:rsidRPr="00F90F60">
        <w:rPr>
          <w:sz w:val="28"/>
          <w:szCs w:val="28"/>
        </w:rPr>
        <w:t>уточнить метрологические характеристик</w:t>
      </w:r>
      <w:r w:rsidR="008A5A95" w:rsidRPr="00F90F60">
        <w:rPr>
          <w:sz w:val="28"/>
          <w:szCs w:val="28"/>
        </w:rPr>
        <w:t>и</w:t>
      </w:r>
      <w:r w:rsidR="00407798" w:rsidRPr="00F90F60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8A5A95" w:rsidRPr="00F90F60">
        <w:rPr>
          <w:sz w:val="28"/>
          <w:szCs w:val="28"/>
        </w:rPr>
        <w:t>.</w:t>
      </w:r>
    </w:p>
    <w:p w14:paraId="4C895FC5" w14:textId="77777777" w:rsidR="00C963B3" w:rsidRPr="006472BD" w:rsidRDefault="00C963B3" w:rsidP="00F90F60">
      <w:pPr>
        <w:suppressAutoHyphens/>
        <w:spacing w:line="360" w:lineRule="auto"/>
        <w:ind w:right="-284" w:firstLine="709"/>
        <w:jc w:val="both"/>
      </w:pPr>
      <w:r w:rsidRPr="00F90F60">
        <w:rPr>
          <w:b/>
          <w:bCs/>
          <w:sz w:val="28"/>
          <w:szCs w:val="28"/>
        </w:rPr>
        <w:lastRenderedPageBreak/>
        <w:t>Примечание</w:t>
      </w:r>
      <w:r w:rsidRPr="00F90F60">
        <w:rPr>
          <w:sz w:val="28"/>
          <w:szCs w:val="28"/>
        </w:rPr>
        <w:t xml:space="preserve">: Согласно ГОСТ ISO/IEC 17043-2013 программы 3.2 – 3.4 являются частными случаями общего понятия введенного для последовательной программы сличения. </w:t>
      </w:r>
    </w:p>
    <w:p w14:paraId="01DD60C0" w14:textId="26F5EC7F" w:rsidR="00222FB9" w:rsidRPr="006472BD" w:rsidRDefault="00D11246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3.</w:t>
      </w:r>
      <w:r w:rsidR="008A5A95" w:rsidRPr="006472BD">
        <w:rPr>
          <w:sz w:val="28"/>
          <w:szCs w:val="28"/>
        </w:rPr>
        <w:t xml:space="preserve">5 </w:t>
      </w:r>
      <w:r w:rsidR="00AF2C36" w:rsidRPr="006472BD">
        <w:rPr>
          <w:b/>
          <w:bCs/>
          <w:sz w:val="28"/>
          <w:szCs w:val="28"/>
        </w:rPr>
        <w:t>Параллельн</w:t>
      </w:r>
      <w:r w:rsidR="000448A4" w:rsidRPr="006472BD">
        <w:rPr>
          <w:b/>
          <w:bCs/>
          <w:sz w:val="28"/>
          <w:szCs w:val="28"/>
        </w:rPr>
        <w:t>ая</w:t>
      </w:r>
      <w:r w:rsidR="00AF2C36" w:rsidRPr="006472BD">
        <w:rPr>
          <w:b/>
          <w:bCs/>
          <w:sz w:val="28"/>
          <w:szCs w:val="28"/>
        </w:rPr>
        <w:t xml:space="preserve"> программ</w:t>
      </w:r>
      <w:r w:rsidR="000448A4" w:rsidRPr="006472BD">
        <w:rPr>
          <w:b/>
          <w:bCs/>
          <w:sz w:val="28"/>
          <w:szCs w:val="28"/>
        </w:rPr>
        <w:t>а</w:t>
      </w:r>
      <w:r w:rsidR="007E25E9" w:rsidRPr="006472BD">
        <w:rPr>
          <w:sz w:val="28"/>
          <w:szCs w:val="28"/>
        </w:rPr>
        <w:t xml:space="preserve">, когда провайдер </w:t>
      </w:r>
      <w:r w:rsidR="00BA61B5">
        <w:rPr>
          <w:sz w:val="28"/>
          <w:szCs w:val="28"/>
        </w:rPr>
        <w:t>ПК</w:t>
      </w:r>
      <w:r w:rsidR="007E25E9" w:rsidRPr="006472BD">
        <w:rPr>
          <w:sz w:val="28"/>
          <w:szCs w:val="28"/>
        </w:rPr>
        <w:t>,</w:t>
      </w:r>
      <w:r w:rsidR="008A5A95" w:rsidRPr="006472BD">
        <w:rPr>
          <w:sz w:val="28"/>
          <w:szCs w:val="28"/>
        </w:rPr>
        <w:t xml:space="preserve"> параллельно распределяет </w:t>
      </w:r>
      <w:r w:rsidR="001C4E61" w:rsidRPr="006472BD">
        <w:rPr>
          <w:sz w:val="28"/>
          <w:szCs w:val="28"/>
        </w:rPr>
        <w:t>ОК</w:t>
      </w:r>
      <w:r w:rsidR="008A5A95" w:rsidRPr="006472BD">
        <w:rPr>
          <w:sz w:val="28"/>
          <w:szCs w:val="28"/>
        </w:rPr>
        <w:t xml:space="preserve"> между участниками для проведения одновременных</w:t>
      </w:r>
      <w:r w:rsidR="008E3E7D" w:rsidRPr="006472BD">
        <w:rPr>
          <w:sz w:val="28"/>
          <w:szCs w:val="28"/>
        </w:rPr>
        <w:t xml:space="preserve"> </w:t>
      </w:r>
      <w:r w:rsidR="00570EFA">
        <w:rPr>
          <w:sz w:val="28"/>
          <w:szCs w:val="28"/>
        </w:rPr>
        <w:t>калибровок</w:t>
      </w:r>
      <w:r w:rsidR="008A5A95" w:rsidRPr="006472BD">
        <w:rPr>
          <w:sz w:val="28"/>
          <w:szCs w:val="28"/>
        </w:rPr>
        <w:t>.</w:t>
      </w:r>
      <w:r w:rsidR="00222FB9" w:rsidRPr="006472BD">
        <w:rPr>
          <w:sz w:val="28"/>
          <w:szCs w:val="28"/>
        </w:rPr>
        <w:t xml:space="preserve"> Данная программа может быть </w:t>
      </w:r>
      <w:r w:rsidR="00042283" w:rsidRPr="006472BD">
        <w:rPr>
          <w:sz w:val="28"/>
          <w:szCs w:val="28"/>
        </w:rPr>
        <w:t>реализована в случае, если</w:t>
      </w:r>
      <w:r w:rsidR="00222FB9" w:rsidRPr="006472BD">
        <w:rPr>
          <w:sz w:val="28"/>
          <w:szCs w:val="28"/>
        </w:rPr>
        <w:t xml:space="preserve"> у провайдера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222FB9" w:rsidRPr="006472BD">
        <w:rPr>
          <w:sz w:val="28"/>
          <w:szCs w:val="28"/>
        </w:rPr>
        <w:t>имеется достаточн</w:t>
      </w:r>
      <w:r w:rsidR="00042283" w:rsidRPr="006472BD">
        <w:rPr>
          <w:sz w:val="28"/>
          <w:szCs w:val="28"/>
        </w:rPr>
        <w:t>ое</w:t>
      </w:r>
      <w:r w:rsidR="00222FB9" w:rsidRPr="006472BD">
        <w:rPr>
          <w:sz w:val="28"/>
          <w:szCs w:val="28"/>
        </w:rPr>
        <w:t xml:space="preserve"> количество </w:t>
      </w:r>
      <w:r w:rsidR="001C4E61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(</w:t>
      </w:r>
      <w:del w:id="42" w:author="Найденко Владимир Николаевич" w:date="2023-10-31T14:26:00Z">
        <w:r w:rsidR="00F3380D" w:rsidRPr="006472BD" w:rsidDel="008A6D2C">
          <w:rPr>
            <w:sz w:val="28"/>
            <w:szCs w:val="28"/>
          </w:rPr>
          <w:delText>артефактов</w:delText>
        </w:r>
      </w:del>
      <w:ins w:id="43" w:author="Найденко Владимир Николаевич" w:date="2023-10-31T14:26:00Z">
        <w:r w:rsidR="008A6D2C">
          <w:rPr>
            <w:sz w:val="28"/>
            <w:szCs w:val="28"/>
          </w:rPr>
          <w:t>мер</w:t>
        </w:r>
      </w:ins>
      <w:r w:rsidR="00F3380D" w:rsidRPr="006472BD">
        <w:rPr>
          <w:sz w:val="28"/>
          <w:szCs w:val="28"/>
        </w:rPr>
        <w:t>, средств</w:t>
      </w:r>
      <w:r w:rsidR="00222FB9" w:rsidRPr="006472BD">
        <w:rPr>
          <w:sz w:val="28"/>
          <w:szCs w:val="28"/>
        </w:rPr>
        <w:t xml:space="preserve"> измерений</w:t>
      </w:r>
      <w:r w:rsidR="000774FE" w:rsidRPr="006472BD">
        <w:rPr>
          <w:sz w:val="28"/>
          <w:szCs w:val="28"/>
        </w:rPr>
        <w:t>, которым передана единица величины)</w:t>
      </w:r>
      <w:r w:rsidR="00042283" w:rsidRPr="006472BD">
        <w:rPr>
          <w:sz w:val="28"/>
          <w:szCs w:val="28"/>
        </w:rPr>
        <w:t xml:space="preserve"> необходимое для обеспечения всех участников программы</w:t>
      </w:r>
      <w:r w:rsidR="002B5D32">
        <w:rPr>
          <w:sz w:val="28"/>
          <w:szCs w:val="28"/>
        </w:rPr>
        <w:t xml:space="preserve"> (</w:t>
      </w:r>
      <w:r w:rsidR="002B5D32" w:rsidRPr="0073298E">
        <w:rPr>
          <w:i/>
          <w:iCs/>
          <w:sz w:val="28"/>
          <w:szCs w:val="28"/>
        </w:rPr>
        <w:t>примером параллельной программы может являться программа по калибровке тензорезисторо</w:t>
      </w:r>
      <w:ins w:id="44" w:author="Найденко Владимир Николаевич" w:date="2023-10-31T14:33:00Z">
        <w:r w:rsidR="007A1269">
          <w:rPr>
            <w:i/>
            <w:iCs/>
            <w:sz w:val="28"/>
            <w:szCs w:val="28"/>
          </w:rPr>
          <w:t>в одноразового применения</w:t>
        </w:r>
      </w:ins>
      <w:del w:id="45" w:author="Найденко Владимир Николаевич" w:date="2023-10-31T14:33:00Z">
        <w:r w:rsidR="002B5D32" w:rsidRPr="0073298E" w:rsidDel="007A1269">
          <w:rPr>
            <w:i/>
            <w:iCs/>
            <w:sz w:val="28"/>
            <w:szCs w:val="28"/>
          </w:rPr>
          <w:delText>в</w:delText>
        </w:r>
      </w:del>
      <w:r w:rsidR="002B5D32">
        <w:rPr>
          <w:sz w:val="28"/>
          <w:szCs w:val="28"/>
        </w:rPr>
        <w:t>).</w:t>
      </w:r>
    </w:p>
    <w:p w14:paraId="00AAB84F" w14:textId="61FC3839" w:rsidR="007D5DDA" w:rsidRPr="006472BD" w:rsidRDefault="0004228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Перед началом реализации программы, провайдер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должен в короткие сроки</w:t>
      </w:r>
      <w:r w:rsidR="003E75DB" w:rsidRPr="006472BD">
        <w:rPr>
          <w:sz w:val="28"/>
          <w:szCs w:val="28"/>
        </w:rPr>
        <w:t xml:space="preserve"> произвести калибровку всех </w:t>
      </w:r>
      <w:r w:rsidR="001C4E61" w:rsidRPr="006472BD">
        <w:rPr>
          <w:sz w:val="28"/>
          <w:szCs w:val="28"/>
        </w:rPr>
        <w:t>ОК</w:t>
      </w:r>
      <w:r w:rsidR="003E75DB" w:rsidRPr="006472BD">
        <w:rPr>
          <w:sz w:val="28"/>
          <w:szCs w:val="28"/>
        </w:rPr>
        <w:t xml:space="preserve"> с применением </w:t>
      </w:r>
      <w:r w:rsidR="00505896">
        <w:rPr>
          <w:sz w:val="28"/>
          <w:szCs w:val="28"/>
        </w:rPr>
        <w:t>эталонного оборудования</w:t>
      </w:r>
      <w:r w:rsidR="003E75DB" w:rsidRPr="006472BD">
        <w:rPr>
          <w:sz w:val="28"/>
          <w:szCs w:val="28"/>
        </w:rPr>
        <w:t>.</w:t>
      </w:r>
    </w:p>
    <w:p w14:paraId="27159D96" w14:textId="77777777" w:rsidR="00C963B3" w:rsidRPr="006472BD" w:rsidRDefault="00C963B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7292902A" w14:textId="77777777" w:rsidR="00A13D20" w:rsidRDefault="001B6B35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07BF50D5" wp14:editId="6F738E1D">
            <wp:extent cx="5870863" cy="3470564"/>
            <wp:effectExtent l="0" t="0" r="0" b="15875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72945A35" w14:textId="258B9243" w:rsidR="001B6B35" w:rsidRPr="00F90F60" w:rsidRDefault="00A13D20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3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Параллельная программа</w:t>
      </w:r>
    </w:p>
    <w:p w14:paraId="36D8B860" w14:textId="537C12A6" w:rsidR="00D1098C" w:rsidRPr="006472BD" w:rsidRDefault="002D0B18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3.6 </w:t>
      </w:r>
      <w:r w:rsidRPr="006472BD">
        <w:rPr>
          <w:b/>
          <w:bCs/>
          <w:sz w:val="28"/>
          <w:szCs w:val="28"/>
        </w:rPr>
        <w:t>Программа проверки квалификации</w:t>
      </w:r>
      <w:r w:rsidR="00007FE8" w:rsidRPr="006472BD">
        <w:rPr>
          <w:b/>
          <w:bCs/>
          <w:sz w:val="28"/>
          <w:szCs w:val="28"/>
        </w:rPr>
        <w:t xml:space="preserve"> по </w:t>
      </w:r>
      <w:r w:rsidR="00984186" w:rsidRPr="006472BD">
        <w:rPr>
          <w:b/>
          <w:bCs/>
          <w:sz w:val="28"/>
          <w:szCs w:val="28"/>
        </w:rPr>
        <w:t>обработк</w:t>
      </w:r>
      <w:r w:rsidR="00007FE8" w:rsidRPr="006472BD">
        <w:rPr>
          <w:b/>
          <w:bCs/>
          <w:sz w:val="28"/>
          <w:szCs w:val="28"/>
        </w:rPr>
        <w:t>е</w:t>
      </w:r>
      <w:r w:rsidR="00984186" w:rsidRPr="006472BD">
        <w:rPr>
          <w:b/>
          <w:bCs/>
          <w:sz w:val="28"/>
          <w:szCs w:val="28"/>
        </w:rPr>
        <w:t xml:space="preserve"> и интерпретац</w:t>
      </w:r>
      <w:r w:rsidR="00007FE8" w:rsidRPr="006472BD">
        <w:rPr>
          <w:b/>
          <w:bCs/>
          <w:sz w:val="28"/>
          <w:szCs w:val="28"/>
        </w:rPr>
        <w:t>ии</w:t>
      </w:r>
      <w:r w:rsidR="00984186" w:rsidRPr="006472BD">
        <w:rPr>
          <w:b/>
          <w:bCs/>
          <w:sz w:val="28"/>
          <w:szCs w:val="28"/>
        </w:rPr>
        <w:t xml:space="preserve"> данных</w:t>
      </w:r>
      <w:r w:rsidR="00007FE8" w:rsidRPr="006472BD">
        <w:rPr>
          <w:sz w:val="28"/>
          <w:szCs w:val="28"/>
        </w:rPr>
        <w:t xml:space="preserve"> относится к программам неполного процесса,</w:t>
      </w:r>
      <w:r w:rsidR="009363DD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 xml:space="preserve">не </w:t>
      </w:r>
      <w:r w:rsidRPr="006472BD">
        <w:rPr>
          <w:sz w:val="28"/>
          <w:szCs w:val="28"/>
        </w:rPr>
        <w:lastRenderedPageBreak/>
        <w:t>предусматривает</w:t>
      </w:r>
      <w:r w:rsidR="00070F24" w:rsidRPr="006472BD">
        <w:rPr>
          <w:sz w:val="28"/>
          <w:szCs w:val="28"/>
        </w:rPr>
        <w:t xml:space="preserve"> использовани</w:t>
      </w:r>
      <w:r w:rsidR="00014D18" w:rsidRPr="006472BD">
        <w:rPr>
          <w:sz w:val="28"/>
          <w:szCs w:val="28"/>
        </w:rPr>
        <w:t>е</w:t>
      </w:r>
      <w:r w:rsidR="00070F24" w:rsidRPr="006472BD">
        <w:rPr>
          <w:sz w:val="28"/>
          <w:szCs w:val="28"/>
        </w:rPr>
        <w:t xml:space="preserve"> в программе реального </w:t>
      </w:r>
      <w:del w:id="46" w:author="Найденко Владимир Николаевич" w:date="2023-10-31T14:26:00Z">
        <w:r w:rsidR="00014D18" w:rsidRPr="006472BD" w:rsidDel="008A6D2C">
          <w:rPr>
            <w:sz w:val="28"/>
            <w:szCs w:val="28"/>
          </w:rPr>
          <w:delText xml:space="preserve">артефакта </w:delText>
        </w:r>
      </w:del>
      <w:ins w:id="47" w:author="Найденко Владимир Николаевич" w:date="2023-10-31T14:26:00Z">
        <w:r w:rsidR="008A6D2C">
          <w:rPr>
            <w:sz w:val="28"/>
            <w:szCs w:val="28"/>
          </w:rPr>
          <w:t>средства измерений</w:t>
        </w:r>
        <w:r w:rsidR="008A6D2C" w:rsidRPr="006472BD">
          <w:rPr>
            <w:sz w:val="28"/>
            <w:szCs w:val="28"/>
          </w:rPr>
          <w:t xml:space="preserve"> </w:t>
        </w:r>
      </w:ins>
      <w:r w:rsidR="00014D18" w:rsidRPr="006472BD">
        <w:rPr>
          <w:sz w:val="28"/>
          <w:szCs w:val="28"/>
        </w:rPr>
        <w:t>(</w:t>
      </w:r>
      <w:r w:rsidR="00070F24" w:rsidRPr="006472BD">
        <w:rPr>
          <w:sz w:val="28"/>
          <w:szCs w:val="28"/>
        </w:rPr>
        <w:t>образца для проверки квалификации</w:t>
      </w:r>
      <w:r w:rsidR="00014D18" w:rsidRPr="006472BD">
        <w:rPr>
          <w:sz w:val="28"/>
          <w:szCs w:val="28"/>
        </w:rPr>
        <w:t>)</w:t>
      </w:r>
      <w:r w:rsidR="00070F24" w:rsidRPr="006472BD">
        <w:rPr>
          <w:sz w:val="28"/>
          <w:szCs w:val="28"/>
        </w:rPr>
        <w:t xml:space="preserve"> и</w:t>
      </w:r>
      <w:r w:rsidRPr="006472BD">
        <w:rPr>
          <w:sz w:val="28"/>
          <w:szCs w:val="28"/>
        </w:rPr>
        <w:t xml:space="preserve"> </w:t>
      </w:r>
      <w:r w:rsidR="00A06D8A" w:rsidRPr="006472BD">
        <w:rPr>
          <w:sz w:val="28"/>
          <w:szCs w:val="28"/>
        </w:rPr>
        <w:t>проведени</w:t>
      </w:r>
      <w:r w:rsidR="00070F24" w:rsidRPr="006472BD">
        <w:rPr>
          <w:sz w:val="28"/>
          <w:szCs w:val="28"/>
        </w:rPr>
        <w:t>я</w:t>
      </w:r>
      <w:r w:rsidR="00A06D8A" w:rsidRPr="006472BD">
        <w:rPr>
          <w:sz w:val="28"/>
          <w:szCs w:val="28"/>
        </w:rPr>
        <w:t xml:space="preserve"> измерений участниками. </w:t>
      </w:r>
    </w:p>
    <w:p w14:paraId="11953D67" w14:textId="0DDC78FB" w:rsidR="000F11FD" w:rsidRPr="006472BD" w:rsidRDefault="00A06D8A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Данная программа основана на интерпретации </w:t>
      </w:r>
      <w:r w:rsidR="00070F24" w:rsidRPr="006472BD">
        <w:rPr>
          <w:sz w:val="28"/>
          <w:szCs w:val="28"/>
        </w:rPr>
        <w:t>участниками данных (измерений),</w:t>
      </w:r>
      <w:r w:rsidRPr="006472BD">
        <w:rPr>
          <w:sz w:val="28"/>
          <w:szCs w:val="28"/>
        </w:rPr>
        <w:t xml:space="preserve"> </w:t>
      </w:r>
      <w:r w:rsidR="00070F24" w:rsidRPr="006472BD">
        <w:rPr>
          <w:sz w:val="28"/>
          <w:szCs w:val="28"/>
        </w:rPr>
        <w:t xml:space="preserve">ранее </w:t>
      </w:r>
      <w:r w:rsidRPr="006472BD">
        <w:rPr>
          <w:sz w:val="28"/>
          <w:szCs w:val="28"/>
        </w:rPr>
        <w:t>полу</w:t>
      </w:r>
      <w:r w:rsidR="00C963B3" w:rsidRPr="006472BD">
        <w:rPr>
          <w:sz w:val="28"/>
          <w:szCs w:val="28"/>
        </w:rPr>
        <w:t>ченных провайдером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C963B3" w:rsidRPr="006472BD">
        <w:rPr>
          <w:sz w:val="28"/>
          <w:szCs w:val="28"/>
        </w:rPr>
        <w:t>, или смоделированных провайдером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C963B3" w:rsidRPr="006472BD">
        <w:rPr>
          <w:sz w:val="28"/>
          <w:szCs w:val="28"/>
        </w:rPr>
        <w:t>.</w:t>
      </w:r>
      <w:r w:rsidR="00070F24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Набор данных может включать</w:t>
      </w:r>
      <w:r w:rsidR="001A347C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в себя</w:t>
      </w:r>
      <w:r w:rsidR="001A347C" w:rsidRPr="006472BD">
        <w:rPr>
          <w:sz w:val="28"/>
          <w:szCs w:val="28"/>
        </w:rPr>
        <w:t xml:space="preserve"> следующую информацию</w:t>
      </w:r>
      <w:r w:rsidR="000F11FD" w:rsidRPr="006472BD">
        <w:rPr>
          <w:sz w:val="28"/>
          <w:szCs w:val="28"/>
        </w:rPr>
        <w:t>:</w:t>
      </w:r>
      <w:r w:rsidR="00944532" w:rsidRPr="006472BD">
        <w:rPr>
          <w:sz w:val="28"/>
          <w:szCs w:val="28"/>
        </w:rPr>
        <w:t xml:space="preserve"> </w:t>
      </w:r>
    </w:p>
    <w:p w14:paraId="5914E0EE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результаты измерений,</w:t>
      </w:r>
      <w:r w:rsidR="00FB3968" w:rsidRPr="006472BD">
        <w:rPr>
          <w:sz w:val="28"/>
          <w:szCs w:val="28"/>
        </w:rPr>
        <w:t xml:space="preserve"> </w:t>
      </w:r>
    </w:p>
    <w:p w14:paraId="5F6289AA" w14:textId="77777777" w:rsidR="000F11FD" w:rsidRPr="006472BD" w:rsidRDefault="00D77A9F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фотографии</w:t>
      </w:r>
      <w:r w:rsidR="00FB3968" w:rsidRPr="006472BD">
        <w:rPr>
          <w:sz w:val="28"/>
          <w:szCs w:val="28"/>
        </w:rPr>
        <w:t xml:space="preserve"> образцов</w:t>
      </w:r>
      <w:r w:rsidRPr="006472BD">
        <w:rPr>
          <w:sz w:val="28"/>
          <w:szCs w:val="28"/>
        </w:rPr>
        <w:t>,</w:t>
      </w:r>
      <w:r w:rsidR="00944532" w:rsidRPr="006472BD">
        <w:rPr>
          <w:sz w:val="28"/>
          <w:szCs w:val="28"/>
        </w:rPr>
        <w:t xml:space="preserve"> </w:t>
      </w:r>
    </w:p>
    <w:p w14:paraId="61B96617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сведения об используемых средствах измерений, </w:t>
      </w:r>
    </w:p>
    <w:p w14:paraId="68B149CC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сведения о влияющих факторах,</w:t>
      </w:r>
      <w:r w:rsidR="000F11FD" w:rsidRPr="006472BD">
        <w:rPr>
          <w:sz w:val="28"/>
          <w:szCs w:val="28"/>
        </w:rPr>
        <w:t xml:space="preserve"> включая результаты измерений условий окружающей среды,</w:t>
      </w:r>
    </w:p>
    <w:p w14:paraId="279BA7A3" w14:textId="3F29CC55" w:rsidR="000F11FD" w:rsidRPr="006472BD" w:rsidRDefault="007A1269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bookmarkStart w:id="48" w:name="_Hlk139543155"/>
      <w:ins w:id="49" w:author="Найденко Владимир Николаевич" w:date="2023-10-31T14:34:00Z">
        <w:r>
          <w:rPr>
            <w:sz w:val="28"/>
            <w:szCs w:val="28"/>
          </w:rPr>
          <w:t xml:space="preserve"> техническое задание на калибровку</w:t>
        </w:r>
      </w:ins>
      <w:del w:id="50" w:author="Найденко Владимир Николаевич" w:date="2023-10-31T14:35:00Z">
        <w:r w:rsidR="00944532" w:rsidRPr="006472BD" w:rsidDel="007A1269">
          <w:rPr>
            <w:sz w:val="28"/>
            <w:szCs w:val="28"/>
          </w:rPr>
          <w:delText>методик</w:delText>
        </w:r>
        <w:r w:rsidR="00741A27" w:rsidRPr="006472BD" w:rsidDel="007A1269">
          <w:rPr>
            <w:sz w:val="28"/>
            <w:szCs w:val="28"/>
          </w:rPr>
          <w:delText xml:space="preserve">у </w:delText>
        </w:r>
        <w:r w:rsidR="00944532" w:rsidRPr="006472BD" w:rsidDel="007A1269">
          <w:rPr>
            <w:sz w:val="28"/>
            <w:szCs w:val="28"/>
          </w:rPr>
          <w:delText>калибровки</w:delText>
        </w:r>
        <w:r w:rsidR="00953E72" w:rsidDel="007A1269">
          <w:rPr>
            <w:sz w:val="28"/>
            <w:szCs w:val="28"/>
          </w:rPr>
          <w:delText xml:space="preserve"> (</w:delText>
        </w:r>
      </w:del>
      <w:ins w:id="51" w:author="Найденко Владимир Николаевич" w:date="2023-10-31T14:35:00Z">
        <w:r>
          <w:rPr>
            <w:sz w:val="28"/>
            <w:szCs w:val="28"/>
          </w:rPr>
          <w:t xml:space="preserve">, </w:t>
        </w:r>
      </w:ins>
      <w:r w:rsidR="00953E72">
        <w:rPr>
          <w:sz w:val="28"/>
          <w:szCs w:val="28"/>
        </w:rPr>
        <w:t>в случае предусмотренном программой ПК</w:t>
      </w:r>
      <w:ins w:id="52" w:author="Найденко Владимир Николаевич" w:date="2023-10-31T14:35:00Z">
        <w:r>
          <w:rPr>
            <w:sz w:val="28"/>
            <w:szCs w:val="28"/>
          </w:rPr>
          <w:t xml:space="preserve"> (допускается в</w:t>
        </w:r>
        <w:r w:rsidR="007F4BEA">
          <w:rPr>
            <w:sz w:val="28"/>
            <w:szCs w:val="28"/>
          </w:rPr>
          <w:t xml:space="preserve"> качестве технического задания пре</w:t>
        </w:r>
      </w:ins>
      <w:ins w:id="53" w:author="Найденко Владимир Николаевич" w:date="2023-10-31T14:36:00Z">
        <w:r w:rsidR="007F4BEA">
          <w:rPr>
            <w:sz w:val="28"/>
            <w:szCs w:val="28"/>
          </w:rPr>
          <w:t>доставлять</w:t>
        </w:r>
      </w:ins>
      <w:ins w:id="54" w:author="Найденко Владимир Николаевич" w:date="2023-10-31T14:35:00Z">
        <w:r w:rsidR="007F4BEA">
          <w:rPr>
            <w:sz w:val="28"/>
            <w:szCs w:val="28"/>
          </w:rPr>
          <w:t xml:space="preserve"> методику калибровки</w:t>
        </w:r>
        <w:r>
          <w:rPr>
            <w:sz w:val="28"/>
            <w:szCs w:val="28"/>
          </w:rPr>
          <w:t>)</w:t>
        </w:r>
      </w:ins>
      <w:del w:id="55" w:author="Найденко Владимир Николаевич" w:date="2023-10-31T14:35:00Z">
        <w:r w:rsidR="00953E72" w:rsidDel="007A1269">
          <w:rPr>
            <w:sz w:val="28"/>
            <w:szCs w:val="28"/>
          </w:rPr>
          <w:delText>)</w:delText>
        </w:r>
      </w:del>
      <w:r w:rsidR="00636BB4" w:rsidRPr="006472BD">
        <w:rPr>
          <w:sz w:val="28"/>
          <w:szCs w:val="28"/>
        </w:rPr>
        <w:t>,</w:t>
      </w:r>
    </w:p>
    <w:bookmarkEnd w:id="48"/>
    <w:p w14:paraId="652720EF" w14:textId="7739BAA4" w:rsidR="002D0B18" w:rsidRPr="006472BD" w:rsidRDefault="00636BB4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технические условия на калибруемое средство измерений (при необходимости выдачи заключений о соответствии), </w:t>
      </w:r>
      <w:r w:rsidR="00993BB1" w:rsidRPr="006472BD">
        <w:rPr>
          <w:sz w:val="28"/>
          <w:szCs w:val="28"/>
        </w:rPr>
        <w:t xml:space="preserve">и </w:t>
      </w:r>
      <w:r w:rsidR="00944532" w:rsidRPr="006472BD">
        <w:rPr>
          <w:sz w:val="28"/>
          <w:szCs w:val="28"/>
        </w:rPr>
        <w:t>друг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информация</w:t>
      </w:r>
      <w:r w:rsidR="00944532" w:rsidRPr="006472BD">
        <w:rPr>
          <w:sz w:val="28"/>
          <w:szCs w:val="28"/>
        </w:rPr>
        <w:t xml:space="preserve"> необходим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для </w:t>
      </w:r>
      <w:r w:rsidRPr="006472BD">
        <w:rPr>
          <w:sz w:val="28"/>
          <w:szCs w:val="28"/>
        </w:rPr>
        <w:t>интерпретации</w:t>
      </w:r>
      <w:r w:rsidR="00FB3968" w:rsidRPr="006472BD">
        <w:rPr>
          <w:sz w:val="28"/>
          <w:szCs w:val="28"/>
        </w:rPr>
        <w:t xml:space="preserve"> данных и</w:t>
      </w:r>
      <w:r w:rsidRPr="006472BD">
        <w:rPr>
          <w:sz w:val="28"/>
          <w:szCs w:val="28"/>
        </w:rPr>
        <w:t xml:space="preserve"> результатов калибровки.</w:t>
      </w:r>
    </w:p>
    <w:p w14:paraId="2449E057" w14:textId="5DA17FBC" w:rsidR="001D5E50" w:rsidRDefault="001D5E50" w:rsidP="00971053">
      <w:pPr>
        <w:suppressAutoHyphens/>
        <w:spacing w:line="360" w:lineRule="auto"/>
        <w:ind w:right="-284" w:firstLine="709"/>
        <w:jc w:val="both"/>
        <w:rPr>
          <w:bCs/>
          <w:sz w:val="28"/>
          <w:szCs w:val="28"/>
        </w:rPr>
      </w:pPr>
      <w:r w:rsidRPr="00F90F60">
        <w:rPr>
          <w:sz w:val="28"/>
          <w:szCs w:val="28"/>
        </w:rPr>
        <w:t xml:space="preserve">Программы проверки </w:t>
      </w:r>
      <w:r w:rsidR="00581440" w:rsidRPr="00F90F60">
        <w:rPr>
          <w:sz w:val="28"/>
          <w:szCs w:val="28"/>
        </w:rPr>
        <w:t>квалификации</w:t>
      </w:r>
      <w:r w:rsidR="00581440" w:rsidRPr="006472BD">
        <w:rPr>
          <w:sz w:val="28"/>
          <w:szCs w:val="28"/>
        </w:rPr>
        <w:t xml:space="preserve"> </w:t>
      </w:r>
      <w:r w:rsidR="00581440" w:rsidRPr="00F90F60">
        <w:rPr>
          <w:sz w:val="28"/>
          <w:szCs w:val="28"/>
        </w:rPr>
        <w:t>с</w:t>
      </w:r>
      <w:r w:rsidR="00581440" w:rsidRPr="006472BD">
        <w:rPr>
          <w:sz w:val="28"/>
          <w:szCs w:val="28"/>
        </w:rPr>
        <w:t xml:space="preserve"> </w:t>
      </w:r>
      <w:r w:rsidRPr="00F90F60">
        <w:rPr>
          <w:sz w:val="28"/>
          <w:szCs w:val="28"/>
        </w:rPr>
        <w:t xml:space="preserve">использованием набора данных </w:t>
      </w:r>
      <w:r w:rsidR="00950418">
        <w:rPr>
          <w:sz w:val="28"/>
          <w:szCs w:val="28"/>
        </w:rPr>
        <w:t>следует</w:t>
      </w:r>
      <w:r w:rsidR="00950418" w:rsidRPr="00F90F60">
        <w:rPr>
          <w:sz w:val="28"/>
          <w:szCs w:val="28"/>
        </w:rPr>
        <w:t xml:space="preserve"> </w:t>
      </w:r>
      <w:r w:rsidRPr="00F90F60">
        <w:rPr>
          <w:sz w:val="28"/>
          <w:szCs w:val="28"/>
        </w:rPr>
        <w:t>применять в случае невозможности транспортирования образца для проверки квалификации</w:t>
      </w:r>
      <w:r w:rsidR="003F672D" w:rsidRPr="00F90F60">
        <w:rPr>
          <w:sz w:val="28"/>
          <w:szCs w:val="28"/>
        </w:rPr>
        <w:t xml:space="preserve"> или затруднении доступа участников к нему</w:t>
      </w:r>
      <w:r w:rsidR="00A268D6" w:rsidRPr="006472BD">
        <w:rPr>
          <w:sz w:val="28"/>
          <w:szCs w:val="28"/>
        </w:rPr>
        <w:t>, а также</w:t>
      </w:r>
      <w:r w:rsidRPr="00F90F60">
        <w:rPr>
          <w:sz w:val="28"/>
          <w:szCs w:val="28"/>
        </w:rPr>
        <w:t xml:space="preserve"> при использовании в качестве образца уникального оборудования</w:t>
      </w:r>
      <w:r w:rsidR="003F672D" w:rsidRPr="00F90F60">
        <w:rPr>
          <w:sz w:val="28"/>
          <w:szCs w:val="28"/>
        </w:rPr>
        <w:t>.</w:t>
      </w:r>
      <w:r w:rsidR="00C829ED" w:rsidRPr="006472BD">
        <w:rPr>
          <w:sz w:val="28"/>
          <w:szCs w:val="28"/>
        </w:rPr>
        <w:t xml:space="preserve"> Основной целью таких программ должна быть проверка квалификации калибровочной лаборатории в интерпретации данных калибровочных работ.</w:t>
      </w:r>
      <w:r w:rsidR="006678A3" w:rsidRPr="006472BD">
        <w:rPr>
          <w:sz w:val="28"/>
          <w:szCs w:val="28"/>
        </w:rPr>
        <w:t xml:space="preserve"> </w:t>
      </w:r>
      <w:proofErr w:type="gramStart"/>
      <w:r w:rsidR="006678A3" w:rsidRPr="006472BD">
        <w:rPr>
          <w:sz w:val="28"/>
          <w:szCs w:val="28"/>
        </w:rPr>
        <w:t>Пример</w:t>
      </w:r>
      <w:r w:rsidR="00A64A44">
        <w:rPr>
          <w:sz w:val="28"/>
          <w:szCs w:val="28"/>
        </w:rPr>
        <w:t xml:space="preserve"> </w:t>
      </w:r>
      <w:ins w:id="56" w:author="Найденко Владимир Николаевич" w:date="2023-10-31T14:39:00Z">
        <w:r w:rsidR="00283408">
          <w:rPr>
            <w:sz w:val="28"/>
            <w:szCs w:val="28"/>
          </w:rPr>
          <w:t xml:space="preserve"> дополнительной</w:t>
        </w:r>
        <w:proofErr w:type="gramEnd"/>
        <w:r w:rsidR="00283408">
          <w:rPr>
            <w:sz w:val="28"/>
            <w:szCs w:val="28"/>
          </w:rPr>
          <w:t xml:space="preserve"> </w:t>
        </w:r>
      </w:ins>
      <w:r w:rsidR="00A64A44">
        <w:rPr>
          <w:sz w:val="28"/>
          <w:szCs w:val="28"/>
        </w:rPr>
        <w:t>оценки</w:t>
      </w:r>
      <w:r w:rsidR="006678A3" w:rsidRPr="006472BD">
        <w:rPr>
          <w:sz w:val="28"/>
          <w:szCs w:val="28"/>
        </w:rPr>
        <w:t xml:space="preserve"> </w:t>
      </w:r>
      <w:r w:rsidR="006678A3" w:rsidRPr="006472BD">
        <w:rPr>
          <w:bCs/>
          <w:sz w:val="28"/>
          <w:szCs w:val="28"/>
        </w:rPr>
        <w:t>результатов</w:t>
      </w:r>
      <w:r w:rsidR="006678A3" w:rsidRPr="00F90F60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МЛС</w:t>
      </w:r>
      <w:r w:rsidR="00BA61B5" w:rsidRPr="00F90F60">
        <w:rPr>
          <w:bCs/>
          <w:sz w:val="28"/>
          <w:szCs w:val="28"/>
        </w:rPr>
        <w:t xml:space="preserve"> </w:t>
      </w:r>
      <w:r w:rsidR="006678A3" w:rsidRPr="00F90F60">
        <w:rPr>
          <w:bCs/>
          <w:sz w:val="28"/>
          <w:szCs w:val="28"/>
        </w:rPr>
        <w:t>в области калибровки с использованием набора данных</w:t>
      </w:r>
      <w:r w:rsidR="006678A3" w:rsidRPr="006472BD">
        <w:rPr>
          <w:bCs/>
          <w:sz w:val="28"/>
          <w:szCs w:val="28"/>
        </w:rPr>
        <w:t xml:space="preserve"> приведен в </w:t>
      </w:r>
      <w:r w:rsidR="0062100A">
        <w:rPr>
          <w:bCs/>
          <w:sz w:val="28"/>
          <w:szCs w:val="28"/>
        </w:rPr>
        <w:t>П</w:t>
      </w:r>
      <w:r w:rsidR="0062100A" w:rsidRPr="006472BD">
        <w:rPr>
          <w:bCs/>
          <w:sz w:val="28"/>
          <w:szCs w:val="28"/>
        </w:rPr>
        <w:t xml:space="preserve">риложении </w:t>
      </w:r>
      <w:r w:rsidR="006678A3" w:rsidRPr="006472BD">
        <w:rPr>
          <w:bCs/>
          <w:sz w:val="28"/>
          <w:szCs w:val="28"/>
        </w:rPr>
        <w:t>1</w:t>
      </w:r>
      <w:r w:rsidR="008D0D4F" w:rsidRPr="006472BD">
        <w:rPr>
          <w:bCs/>
          <w:sz w:val="28"/>
          <w:szCs w:val="28"/>
        </w:rPr>
        <w:t>.</w:t>
      </w:r>
    </w:p>
    <w:p w14:paraId="2F616965" w14:textId="77777777" w:rsidR="00413154" w:rsidRPr="00F90F60" w:rsidRDefault="00413154" w:rsidP="0097105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1ED04BC1" w14:textId="02447DE3" w:rsidR="006675D7" w:rsidRPr="00F90F60" w:rsidRDefault="006675D7" w:rsidP="00077808">
      <w:pPr>
        <w:pStyle w:val="1"/>
      </w:pPr>
      <w:bookmarkStart w:id="57" w:name="_Toc115701145"/>
      <w:bookmarkStart w:id="58" w:name="_Toc116291881"/>
      <w:bookmarkStart w:id="59" w:name="_Toc138347762"/>
      <w:bookmarkEnd w:id="57"/>
      <w:bookmarkEnd w:id="58"/>
      <w:r w:rsidRPr="00F90F60">
        <w:t>Методики калибровки</w:t>
      </w:r>
      <w:bookmarkEnd w:id="59"/>
    </w:p>
    <w:p w14:paraId="118F60F3" w14:textId="5088AA20" w:rsidR="004C698F" w:rsidRPr="006472BD" w:rsidRDefault="004C698F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4.1 Участники могут применять типовые методики </w:t>
      </w:r>
      <w:r w:rsidR="00825C16" w:rsidRPr="006472BD">
        <w:rPr>
          <w:sz w:val="28"/>
          <w:szCs w:val="28"/>
        </w:rPr>
        <w:t>калибровки</w:t>
      </w:r>
      <w:r w:rsidRPr="006472BD">
        <w:rPr>
          <w:sz w:val="28"/>
          <w:szCs w:val="28"/>
        </w:rPr>
        <w:t xml:space="preserve"> в виде документов по стандартизации</w:t>
      </w:r>
      <w:r w:rsidR="00E83C92" w:rsidRPr="006472BD">
        <w:rPr>
          <w:sz w:val="28"/>
          <w:szCs w:val="28"/>
        </w:rPr>
        <w:t xml:space="preserve"> или методики, разработанные самими </w:t>
      </w:r>
      <w:r w:rsidR="00E83C92" w:rsidRPr="006472BD">
        <w:rPr>
          <w:sz w:val="28"/>
          <w:szCs w:val="28"/>
        </w:rPr>
        <w:lastRenderedPageBreak/>
        <w:t>участниками. Провайдеру</w:t>
      </w:r>
      <w:r w:rsidR="00C57713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E83C92" w:rsidRPr="006472BD">
        <w:rPr>
          <w:sz w:val="28"/>
          <w:szCs w:val="28"/>
        </w:rPr>
        <w:t xml:space="preserve">рекомендуется проанализировать методики калибровки перед началом </w:t>
      </w:r>
      <w:bookmarkStart w:id="60" w:name="_Hlk115701111"/>
      <w:r w:rsidR="00F13D93">
        <w:rPr>
          <w:sz w:val="28"/>
          <w:szCs w:val="28"/>
        </w:rPr>
        <w:t>тура проверки квалификации</w:t>
      </w:r>
      <w:bookmarkEnd w:id="60"/>
      <w:r w:rsidR="00F13D93" w:rsidRPr="006472BD">
        <w:rPr>
          <w:sz w:val="28"/>
          <w:szCs w:val="28"/>
        </w:rPr>
        <w:t xml:space="preserve"> </w:t>
      </w:r>
      <w:r w:rsidR="00E83C92" w:rsidRPr="006472BD">
        <w:rPr>
          <w:sz w:val="28"/>
          <w:szCs w:val="28"/>
        </w:rPr>
        <w:t xml:space="preserve">с целью оценки пригодности </w:t>
      </w:r>
      <w:r w:rsidR="00707C02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для конкретных методик калибровки, заявленных участниками, в части соответствия </w:t>
      </w:r>
      <w:r w:rsidR="00E83C92" w:rsidRPr="006472BD">
        <w:rPr>
          <w:sz w:val="28"/>
          <w:szCs w:val="28"/>
        </w:rPr>
        <w:t>эталонов, точек диапазона измерений</w:t>
      </w:r>
      <w:r w:rsidR="000774FE" w:rsidRPr="006472BD">
        <w:rPr>
          <w:sz w:val="28"/>
          <w:szCs w:val="28"/>
        </w:rPr>
        <w:t xml:space="preserve"> и</w:t>
      </w:r>
      <w:r w:rsidR="00E83C92" w:rsidRPr="006472BD">
        <w:rPr>
          <w:sz w:val="28"/>
          <w:szCs w:val="28"/>
        </w:rPr>
        <w:t xml:space="preserve"> </w:t>
      </w:r>
      <w:r w:rsidR="00287BE6" w:rsidRPr="006472BD">
        <w:rPr>
          <w:sz w:val="28"/>
          <w:szCs w:val="28"/>
        </w:rPr>
        <w:t xml:space="preserve">учета </w:t>
      </w:r>
      <w:r w:rsidR="00E83C92" w:rsidRPr="006472BD">
        <w:rPr>
          <w:sz w:val="28"/>
          <w:szCs w:val="28"/>
        </w:rPr>
        <w:t xml:space="preserve">в методике калибровки основных источников неопределенности. В случае использования участниками собственных методик калибровок, </w:t>
      </w:r>
      <w:r w:rsidR="00914501">
        <w:rPr>
          <w:sz w:val="28"/>
          <w:szCs w:val="28"/>
        </w:rPr>
        <w:t xml:space="preserve">необходимо </w:t>
      </w:r>
      <w:r w:rsidR="00914501" w:rsidRPr="006472BD">
        <w:rPr>
          <w:sz w:val="28"/>
          <w:szCs w:val="28"/>
        </w:rPr>
        <w:t>рекоменд</w:t>
      </w:r>
      <w:r w:rsidR="00914501">
        <w:rPr>
          <w:sz w:val="28"/>
          <w:szCs w:val="28"/>
        </w:rPr>
        <w:t>овать</w:t>
      </w:r>
      <w:r w:rsidR="00914501" w:rsidRPr="006472BD">
        <w:rPr>
          <w:sz w:val="28"/>
          <w:szCs w:val="28"/>
        </w:rPr>
        <w:t xml:space="preserve"> </w:t>
      </w:r>
      <w:r w:rsidR="00914501" w:rsidRPr="00984368">
        <w:rPr>
          <w:sz w:val="28"/>
          <w:szCs w:val="28"/>
        </w:rPr>
        <w:t xml:space="preserve">участникам </w:t>
      </w:r>
      <w:r w:rsidR="00914501">
        <w:rPr>
          <w:sz w:val="28"/>
          <w:szCs w:val="28"/>
        </w:rPr>
        <w:t>предоставить</w:t>
      </w:r>
      <w:r w:rsidR="00914501" w:rsidRPr="00984368">
        <w:rPr>
          <w:sz w:val="28"/>
          <w:szCs w:val="28"/>
        </w:rPr>
        <w:t xml:space="preserve"> в анкете</w:t>
      </w:r>
      <w:r w:rsidR="00914501">
        <w:rPr>
          <w:sz w:val="28"/>
          <w:szCs w:val="28"/>
        </w:rPr>
        <w:t xml:space="preserve"> сведения о</w:t>
      </w:r>
      <w:r w:rsidR="004823CE">
        <w:rPr>
          <w:sz w:val="28"/>
          <w:szCs w:val="28"/>
        </w:rPr>
        <w:t xml:space="preserve">б </w:t>
      </w:r>
      <w:r w:rsidR="00D56428">
        <w:rPr>
          <w:sz w:val="28"/>
          <w:szCs w:val="28"/>
        </w:rPr>
        <w:t xml:space="preserve">используемой методике, </w:t>
      </w:r>
      <w:r w:rsidR="00D56428" w:rsidRPr="00D56428">
        <w:rPr>
          <w:sz w:val="28"/>
          <w:szCs w:val="28"/>
        </w:rPr>
        <w:t>и</w:t>
      </w:r>
      <w:r w:rsidR="00914501" w:rsidRPr="00984368">
        <w:rPr>
          <w:sz w:val="28"/>
          <w:szCs w:val="28"/>
        </w:rPr>
        <w:t xml:space="preserve"> приложить текст методики или основные характеристики методики</w:t>
      </w:r>
      <w:r w:rsidR="00E4610B" w:rsidRPr="006472BD">
        <w:rPr>
          <w:sz w:val="28"/>
          <w:szCs w:val="28"/>
        </w:rPr>
        <w:t>.</w:t>
      </w:r>
      <w:r w:rsidR="0081724E">
        <w:rPr>
          <w:sz w:val="28"/>
          <w:szCs w:val="28"/>
        </w:rPr>
        <w:t xml:space="preserve"> При отказе или невозможности предоставления методики участником</w:t>
      </w:r>
      <w:r w:rsidR="00056DA6">
        <w:rPr>
          <w:sz w:val="28"/>
          <w:szCs w:val="28"/>
        </w:rPr>
        <w:t>,</w:t>
      </w:r>
      <w:r w:rsidR="0081724E">
        <w:rPr>
          <w:sz w:val="28"/>
          <w:szCs w:val="28"/>
        </w:rPr>
        <w:t xml:space="preserve"> провайдеру </w:t>
      </w:r>
      <w:r w:rsidR="00BA61B5">
        <w:rPr>
          <w:sz w:val="28"/>
          <w:szCs w:val="28"/>
        </w:rPr>
        <w:t xml:space="preserve">ПК </w:t>
      </w:r>
      <w:r w:rsidR="00056DA6">
        <w:rPr>
          <w:sz w:val="28"/>
          <w:szCs w:val="28"/>
        </w:rPr>
        <w:t xml:space="preserve">рекомендуется </w:t>
      </w:r>
      <w:r w:rsidR="0081724E">
        <w:rPr>
          <w:sz w:val="28"/>
          <w:szCs w:val="28"/>
        </w:rPr>
        <w:t>принять решен</w:t>
      </w:r>
      <w:r w:rsidR="00056DA6">
        <w:rPr>
          <w:sz w:val="28"/>
          <w:szCs w:val="28"/>
        </w:rPr>
        <w:t>и</w:t>
      </w:r>
      <w:r w:rsidR="0081724E">
        <w:rPr>
          <w:sz w:val="28"/>
          <w:szCs w:val="28"/>
        </w:rPr>
        <w:t xml:space="preserve">е о допуске </w:t>
      </w:r>
      <w:r w:rsidR="00056DA6">
        <w:rPr>
          <w:sz w:val="28"/>
          <w:szCs w:val="28"/>
        </w:rPr>
        <w:t>заявителя к участию в туре программы проверки квалификации с учетом собственных рисков.</w:t>
      </w:r>
    </w:p>
    <w:p w14:paraId="52A78351" w14:textId="15DD4559" w:rsidR="00BB7CDA" w:rsidRPr="006472BD" w:rsidRDefault="00E4610B" w:rsidP="00E4610B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4.2</w:t>
      </w:r>
      <w:r w:rsidR="00BB7CDA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При планировании программы </w:t>
      </w:r>
      <w:r w:rsidR="00BB7CDA" w:rsidRPr="006472BD">
        <w:rPr>
          <w:sz w:val="28"/>
          <w:szCs w:val="28"/>
        </w:rPr>
        <w:t xml:space="preserve">рекомендуется </w:t>
      </w:r>
      <w:r w:rsidR="00812032" w:rsidRPr="006472BD">
        <w:rPr>
          <w:sz w:val="28"/>
          <w:szCs w:val="28"/>
        </w:rPr>
        <w:t xml:space="preserve">четко определить ее цель и задачи и, при необходимости, </w:t>
      </w:r>
      <w:r w:rsidRPr="006472BD">
        <w:rPr>
          <w:sz w:val="28"/>
          <w:szCs w:val="28"/>
        </w:rPr>
        <w:t xml:space="preserve">предусмотреть </w:t>
      </w:r>
      <w:r w:rsidR="00812032" w:rsidRPr="006472BD">
        <w:rPr>
          <w:sz w:val="28"/>
          <w:szCs w:val="28"/>
        </w:rPr>
        <w:t xml:space="preserve">возможность </w:t>
      </w:r>
      <w:r w:rsidRPr="006472BD">
        <w:rPr>
          <w:sz w:val="28"/>
          <w:szCs w:val="28"/>
        </w:rPr>
        <w:t>проведени</w:t>
      </w:r>
      <w:r w:rsidR="00812032" w:rsidRPr="006472BD">
        <w:rPr>
          <w:sz w:val="28"/>
          <w:szCs w:val="28"/>
        </w:rPr>
        <w:t>я</w:t>
      </w:r>
      <w:r w:rsidRPr="006472BD">
        <w:rPr>
          <w:sz w:val="28"/>
          <w:szCs w:val="28"/>
        </w:rPr>
        <w:t xml:space="preserve"> </w:t>
      </w:r>
      <w:r w:rsidR="00BB7CDA" w:rsidRPr="006472BD">
        <w:rPr>
          <w:sz w:val="28"/>
          <w:szCs w:val="28"/>
        </w:rPr>
        <w:t>калибровк</w:t>
      </w:r>
      <w:r w:rsidRPr="006472BD">
        <w:rPr>
          <w:sz w:val="28"/>
          <w:szCs w:val="28"/>
        </w:rPr>
        <w:t>и</w:t>
      </w:r>
      <w:r w:rsidR="00622784" w:rsidRPr="006472BD">
        <w:rPr>
          <w:sz w:val="28"/>
          <w:szCs w:val="28"/>
        </w:rPr>
        <w:t xml:space="preserve"> участниками</w:t>
      </w:r>
      <w:r w:rsidR="00BB7CDA" w:rsidRPr="006472BD">
        <w:rPr>
          <w:sz w:val="28"/>
          <w:szCs w:val="28"/>
        </w:rPr>
        <w:t xml:space="preserve"> в различных точках диапазона измерений для его охвата и не</w:t>
      </w:r>
      <w:r w:rsidR="008E3E7D" w:rsidRPr="006472BD">
        <w:rPr>
          <w:sz w:val="28"/>
          <w:szCs w:val="28"/>
        </w:rPr>
        <w:t xml:space="preserve"> ограничиваться результатами </w:t>
      </w:r>
      <w:r w:rsidR="00812032" w:rsidRPr="006472BD">
        <w:rPr>
          <w:sz w:val="28"/>
          <w:szCs w:val="28"/>
        </w:rPr>
        <w:t xml:space="preserve">измерений </w:t>
      </w:r>
      <w:r w:rsidR="00BB7CDA" w:rsidRPr="006472BD">
        <w:rPr>
          <w:sz w:val="28"/>
          <w:szCs w:val="28"/>
        </w:rPr>
        <w:t xml:space="preserve">в отдельных точках, </w:t>
      </w:r>
      <w:r w:rsidR="00622784" w:rsidRPr="006472BD">
        <w:rPr>
          <w:sz w:val="28"/>
          <w:szCs w:val="28"/>
        </w:rPr>
        <w:t>поскольку</w:t>
      </w:r>
      <w:r w:rsidR="00BB7CDA" w:rsidRPr="006472BD">
        <w:rPr>
          <w:sz w:val="28"/>
          <w:szCs w:val="28"/>
        </w:rPr>
        <w:t xml:space="preserve"> это не позволяет достоверно сформулировать</w:t>
      </w:r>
      <w:r w:rsidR="00641DDA" w:rsidRPr="006472BD">
        <w:rPr>
          <w:sz w:val="28"/>
          <w:szCs w:val="28"/>
        </w:rPr>
        <w:t>,</w:t>
      </w:r>
      <w:r w:rsidR="00BB7CDA" w:rsidRPr="006472BD">
        <w:rPr>
          <w:sz w:val="28"/>
          <w:szCs w:val="28"/>
        </w:rPr>
        <w:t xml:space="preserve"> какой диапазон подтвержден в </w:t>
      </w:r>
      <w:r w:rsidR="008E3E7D" w:rsidRPr="006472BD">
        <w:rPr>
          <w:sz w:val="28"/>
          <w:szCs w:val="28"/>
        </w:rPr>
        <w:t xml:space="preserve">рамках проведенного </w:t>
      </w:r>
      <w:r w:rsidR="00F13D93">
        <w:rPr>
          <w:sz w:val="28"/>
          <w:szCs w:val="28"/>
        </w:rPr>
        <w:t>тура проверки квалификации</w:t>
      </w:r>
      <w:r w:rsidR="00BB7CDA" w:rsidRPr="006472BD">
        <w:rPr>
          <w:sz w:val="28"/>
          <w:szCs w:val="28"/>
        </w:rPr>
        <w:t>.</w:t>
      </w:r>
    </w:p>
    <w:p w14:paraId="091FC56C" w14:textId="77777777" w:rsidR="00915B65" w:rsidRPr="006472BD" w:rsidRDefault="00915B65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0F0C9EC7" w14:textId="4C555428" w:rsidR="00945810" w:rsidRPr="006472BD" w:rsidRDefault="00C23F33" w:rsidP="00077808">
      <w:pPr>
        <w:pStyle w:val="1"/>
      </w:pPr>
      <w:bookmarkStart w:id="61" w:name="_Toc138347763"/>
      <w:r w:rsidRPr="006472BD">
        <w:t xml:space="preserve">Требования к образцам </w:t>
      </w:r>
      <w:r w:rsidR="00B074A3" w:rsidRPr="006472BD">
        <w:t>для проверки квалификации</w:t>
      </w:r>
      <w:r w:rsidR="00B074A3" w:rsidRPr="006472BD" w:rsidDel="00B074A3">
        <w:t xml:space="preserve"> </w:t>
      </w:r>
      <w:r w:rsidRPr="006472BD">
        <w:t>и обращение с ними</w:t>
      </w:r>
      <w:bookmarkEnd w:id="61"/>
    </w:p>
    <w:p w14:paraId="712A5E4D" w14:textId="2A9826F9" w:rsidR="00A35891" w:rsidRDefault="00622784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.1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рекомендуется использовать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</w:t>
      </w:r>
      <w:r w:rsidRPr="006472BD">
        <w:rPr>
          <w:sz w:val="28"/>
          <w:szCs w:val="28"/>
        </w:rPr>
        <w:t>ц</w:t>
      </w:r>
      <w:r w:rsidR="00945810" w:rsidRPr="006472BD">
        <w:rPr>
          <w:sz w:val="28"/>
          <w:szCs w:val="28"/>
        </w:rPr>
        <w:t>елевы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метрологически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характеристики </w:t>
      </w:r>
      <w:r w:rsidRPr="006472BD">
        <w:rPr>
          <w:sz w:val="28"/>
          <w:szCs w:val="28"/>
        </w:rPr>
        <w:t>которого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</w:t>
      </w:r>
      <w:r w:rsidR="007438D3" w:rsidRPr="006472BD">
        <w:rPr>
          <w:sz w:val="28"/>
          <w:szCs w:val="28"/>
        </w:rPr>
        <w:t>имеют необходимый</w:t>
      </w:r>
      <w:r w:rsidRPr="006472BD">
        <w:rPr>
          <w:sz w:val="28"/>
          <w:szCs w:val="28"/>
        </w:rPr>
        <w:t xml:space="preserve"> запас</w:t>
      </w:r>
      <w:r w:rsidR="00945810" w:rsidRPr="006472BD">
        <w:rPr>
          <w:sz w:val="28"/>
          <w:szCs w:val="28"/>
        </w:rPr>
        <w:t xml:space="preserve"> по точности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A57558" w:rsidRPr="006472BD">
        <w:rPr>
          <w:sz w:val="28"/>
          <w:szCs w:val="28"/>
        </w:rPr>
        <w:t xml:space="preserve">значения </w:t>
      </w:r>
      <w:r w:rsidR="00945810" w:rsidRPr="006472BD">
        <w:rPr>
          <w:sz w:val="28"/>
          <w:szCs w:val="28"/>
        </w:rPr>
        <w:t>(как минимум равноточны</w:t>
      </w:r>
      <w:r w:rsidR="007438D3"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>) по сравнению с неопределенностью измерений участников, заявляемых</w:t>
      </w:r>
      <w:r w:rsidR="007438D3" w:rsidRPr="006472BD">
        <w:rPr>
          <w:sz w:val="28"/>
          <w:szCs w:val="28"/>
        </w:rPr>
        <w:t xml:space="preserve"> участниками (в соответствии с анкетой участника или </w:t>
      </w:r>
      <w:r w:rsidR="00945810" w:rsidRPr="006472BD">
        <w:rPr>
          <w:sz w:val="28"/>
          <w:szCs w:val="28"/>
        </w:rPr>
        <w:t>в их областях аккредитации</w:t>
      </w:r>
      <w:r w:rsidR="007438D3" w:rsidRPr="006472BD">
        <w:rPr>
          <w:sz w:val="28"/>
          <w:szCs w:val="28"/>
        </w:rPr>
        <w:t>)</w:t>
      </w:r>
      <w:r w:rsidR="00945810" w:rsidRPr="006472BD">
        <w:rPr>
          <w:sz w:val="28"/>
          <w:szCs w:val="28"/>
        </w:rPr>
        <w:t>.</w:t>
      </w:r>
      <w:r w:rsidR="001D6994">
        <w:rPr>
          <w:sz w:val="28"/>
          <w:szCs w:val="28"/>
        </w:rPr>
        <w:t xml:space="preserve"> Провайдер </w:t>
      </w:r>
      <w:r w:rsidR="00BA61B5">
        <w:rPr>
          <w:sz w:val="28"/>
          <w:szCs w:val="28"/>
        </w:rPr>
        <w:t xml:space="preserve">ПК </w:t>
      </w:r>
      <w:r w:rsidR="001D6994">
        <w:rPr>
          <w:sz w:val="28"/>
          <w:szCs w:val="28"/>
        </w:rPr>
        <w:t xml:space="preserve">должен </w:t>
      </w:r>
      <w:r w:rsidR="001D6994" w:rsidRPr="001D6994">
        <w:rPr>
          <w:sz w:val="28"/>
          <w:szCs w:val="28"/>
        </w:rPr>
        <w:t xml:space="preserve">установить </w:t>
      </w:r>
      <w:r w:rsidR="00031767">
        <w:rPr>
          <w:sz w:val="28"/>
          <w:szCs w:val="28"/>
        </w:rPr>
        <w:t>приемлемую</w:t>
      </w:r>
      <w:r w:rsidR="001D6994" w:rsidRPr="001D6994">
        <w:rPr>
          <w:sz w:val="28"/>
          <w:szCs w:val="28"/>
        </w:rPr>
        <w:t xml:space="preserve"> стабильност</w:t>
      </w:r>
      <w:r w:rsidR="00031767">
        <w:rPr>
          <w:sz w:val="28"/>
          <w:szCs w:val="28"/>
        </w:rPr>
        <w:t>ь</w:t>
      </w:r>
      <w:r w:rsidR="000A1808">
        <w:rPr>
          <w:sz w:val="28"/>
          <w:szCs w:val="28"/>
        </w:rPr>
        <w:t xml:space="preserve"> и</w:t>
      </w:r>
      <w:r w:rsidR="001D6994">
        <w:rPr>
          <w:sz w:val="28"/>
          <w:szCs w:val="28"/>
        </w:rPr>
        <w:t xml:space="preserve"> </w:t>
      </w:r>
      <w:r w:rsidR="000A1808" w:rsidRPr="001D6994">
        <w:rPr>
          <w:sz w:val="28"/>
          <w:szCs w:val="28"/>
        </w:rPr>
        <w:t>однородност</w:t>
      </w:r>
      <w:r w:rsidR="000A1808">
        <w:rPr>
          <w:sz w:val="28"/>
          <w:szCs w:val="28"/>
        </w:rPr>
        <w:t>ь (</w:t>
      </w:r>
      <w:r w:rsidR="0090189D">
        <w:rPr>
          <w:sz w:val="28"/>
          <w:szCs w:val="28"/>
        </w:rPr>
        <w:t>где требуется</w:t>
      </w:r>
      <w:r w:rsidR="000A1808">
        <w:rPr>
          <w:sz w:val="28"/>
          <w:szCs w:val="28"/>
        </w:rPr>
        <w:t xml:space="preserve">) </w:t>
      </w:r>
      <w:r w:rsidR="001D6994">
        <w:rPr>
          <w:sz w:val="28"/>
          <w:szCs w:val="28"/>
        </w:rPr>
        <w:t xml:space="preserve">для всех определяемых показателей ОК </w:t>
      </w:r>
      <w:r w:rsidR="00031767">
        <w:rPr>
          <w:sz w:val="28"/>
          <w:szCs w:val="28"/>
        </w:rPr>
        <w:t xml:space="preserve">в соответствии </w:t>
      </w:r>
      <w:del w:id="62" w:author="Найденко Владимир Николаевич" w:date="2023-10-31T14:36:00Z">
        <w:r w:rsidR="00031767" w:rsidDel="007F4BEA">
          <w:rPr>
            <w:sz w:val="28"/>
            <w:szCs w:val="28"/>
          </w:rPr>
          <w:delText>с</w:delText>
        </w:r>
        <w:r w:rsidR="00406D7F" w:rsidDel="007F4BEA">
          <w:rPr>
            <w:sz w:val="28"/>
            <w:szCs w:val="28"/>
          </w:rPr>
          <w:delText xml:space="preserve"> п.</w:delText>
        </w:r>
        <w:r w:rsidR="00031767" w:rsidDel="007F4BEA">
          <w:rPr>
            <w:sz w:val="28"/>
            <w:szCs w:val="28"/>
          </w:rPr>
          <w:delText xml:space="preserve"> </w:delText>
        </w:r>
        <w:r w:rsidR="00031767" w:rsidRPr="00031767" w:rsidDel="007F4BEA">
          <w:rPr>
            <w:sz w:val="28"/>
            <w:szCs w:val="28"/>
          </w:rPr>
          <w:delText>4.4.3</w:delText>
        </w:r>
        <w:r w:rsidR="00031767" w:rsidDel="007F4BEA">
          <w:rPr>
            <w:sz w:val="28"/>
            <w:szCs w:val="28"/>
          </w:rPr>
          <w:delText xml:space="preserve"> </w:delText>
        </w:r>
      </w:del>
      <w:r w:rsidR="00031767">
        <w:rPr>
          <w:sz w:val="28"/>
          <w:szCs w:val="28"/>
        </w:rPr>
        <w:t xml:space="preserve">ГОСТ </w:t>
      </w:r>
      <w:r w:rsidR="00031767" w:rsidRPr="006472BD">
        <w:rPr>
          <w:sz w:val="28"/>
          <w:szCs w:val="28"/>
        </w:rPr>
        <w:t>ISO/IEC 17043-2013</w:t>
      </w:r>
      <w:r w:rsidR="00031767">
        <w:rPr>
          <w:sz w:val="28"/>
          <w:szCs w:val="28"/>
        </w:rPr>
        <w:t>.</w:t>
      </w:r>
    </w:p>
    <w:p w14:paraId="4B78C6CB" w14:textId="271903AD" w:rsidR="00945810" w:rsidRPr="006472BD" w:rsidRDefault="007438D3" w:rsidP="0094581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>5</w:t>
      </w:r>
      <w:r w:rsidR="00945810" w:rsidRPr="006472BD">
        <w:rPr>
          <w:sz w:val="28"/>
          <w:szCs w:val="28"/>
        </w:rPr>
        <w:t xml:space="preserve">.2 </w:t>
      </w:r>
      <w:r w:rsidR="00C57713" w:rsidRPr="006472BD">
        <w:rPr>
          <w:sz w:val="28"/>
          <w:szCs w:val="28"/>
        </w:rPr>
        <w:t>П</w:t>
      </w:r>
      <w:r w:rsidRPr="006472BD">
        <w:rPr>
          <w:sz w:val="28"/>
          <w:szCs w:val="28"/>
        </w:rPr>
        <w:t>еред началом реализации программы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п</w:t>
      </w:r>
      <w:r w:rsidR="00945810" w:rsidRPr="006472BD">
        <w:rPr>
          <w:sz w:val="28"/>
          <w:szCs w:val="28"/>
        </w:rPr>
        <w:t>ровайдер</w:t>
      </w:r>
      <w:r w:rsidRPr="006472BD">
        <w:rPr>
          <w:sz w:val="28"/>
          <w:szCs w:val="28"/>
        </w:rPr>
        <w:t xml:space="preserve">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рекомендуется определить порядок действий с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>:</w:t>
      </w:r>
    </w:p>
    <w:p w14:paraId="736F29B1" w14:textId="41C0A928" w:rsidR="00945810" w:rsidRPr="006472BD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при </w:t>
      </w:r>
      <w:r w:rsidR="00650246" w:rsidRPr="006472BD">
        <w:rPr>
          <w:sz w:val="28"/>
          <w:szCs w:val="28"/>
        </w:rPr>
        <w:t>утере или повреждении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>;</w:t>
      </w:r>
    </w:p>
    <w:p w14:paraId="46CE83A0" w14:textId="3145757B" w:rsidR="00D36BF3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при </w:t>
      </w:r>
      <w:r w:rsidR="00650246" w:rsidRPr="006472BD">
        <w:rPr>
          <w:sz w:val="28"/>
          <w:szCs w:val="28"/>
        </w:rPr>
        <w:t xml:space="preserve">обнаружении </w:t>
      </w:r>
      <w:r w:rsidRPr="006472BD">
        <w:rPr>
          <w:sz w:val="28"/>
          <w:szCs w:val="28"/>
        </w:rPr>
        <w:t>существенно</w:t>
      </w:r>
      <w:r w:rsidR="00650246" w:rsidRPr="006472BD">
        <w:rPr>
          <w:sz w:val="28"/>
          <w:szCs w:val="28"/>
        </w:rPr>
        <w:t>го</w:t>
      </w:r>
      <w:r w:rsidRPr="006472BD">
        <w:rPr>
          <w:sz w:val="28"/>
          <w:szCs w:val="28"/>
        </w:rPr>
        <w:t xml:space="preserve"> тренд</w:t>
      </w:r>
      <w:r w:rsidR="00650246" w:rsidRPr="006472BD">
        <w:rPr>
          <w:sz w:val="28"/>
          <w:szCs w:val="28"/>
        </w:rPr>
        <w:t xml:space="preserve">а результатов участников, а также </w:t>
      </w:r>
      <w:r w:rsidRPr="006472BD">
        <w:rPr>
          <w:sz w:val="28"/>
          <w:szCs w:val="28"/>
        </w:rPr>
        <w:t>возможности или невозможности математической обработки результатов с учетом имеющегося тренда</w:t>
      </w:r>
      <w:r w:rsidR="0028002E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 xml:space="preserve">критерии остановки </w:t>
      </w:r>
      <w:r w:rsidR="00F13D93">
        <w:rPr>
          <w:sz w:val="28"/>
          <w:szCs w:val="28"/>
        </w:rPr>
        <w:t>тура проверки квалификации</w:t>
      </w:r>
      <w:r w:rsidRPr="006472BD">
        <w:rPr>
          <w:sz w:val="28"/>
          <w:szCs w:val="28"/>
        </w:rPr>
        <w:t xml:space="preserve">, если тренд характеристик </w:t>
      </w:r>
      <w:r w:rsidR="00707C02" w:rsidRPr="006472BD">
        <w:rPr>
          <w:sz w:val="28"/>
          <w:szCs w:val="28"/>
        </w:rPr>
        <w:t>ОК</w:t>
      </w:r>
      <w:r w:rsidR="002B1708" w:rsidRPr="006472BD" w:rsidDel="002B1708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является значительным</w:t>
      </w:r>
    </w:p>
    <w:p w14:paraId="1FD5323B" w14:textId="50B8C4F4" w:rsidR="00945810" w:rsidRDefault="00D36BF3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D36BF3">
        <w:rPr>
          <w:sz w:val="28"/>
          <w:szCs w:val="28"/>
        </w:rPr>
        <w:t xml:space="preserve">при подтверждении факта </w:t>
      </w:r>
      <w:r w:rsidR="00930863">
        <w:rPr>
          <w:sz w:val="28"/>
          <w:szCs w:val="28"/>
        </w:rPr>
        <w:t xml:space="preserve">того, </w:t>
      </w:r>
      <w:r w:rsidRPr="00D36BF3">
        <w:rPr>
          <w:sz w:val="28"/>
          <w:szCs w:val="28"/>
        </w:rPr>
        <w:t xml:space="preserve">что </w:t>
      </w:r>
      <w:r w:rsidR="001F5ECB">
        <w:rPr>
          <w:sz w:val="28"/>
          <w:szCs w:val="28"/>
        </w:rPr>
        <w:t>приписанные</w:t>
      </w:r>
      <w:r>
        <w:rPr>
          <w:sz w:val="28"/>
          <w:szCs w:val="28"/>
        </w:rPr>
        <w:t xml:space="preserve"> значения</w:t>
      </w:r>
      <w:r w:rsidRPr="00D36BF3">
        <w:rPr>
          <w:sz w:val="28"/>
          <w:szCs w:val="28"/>
        </w:rPr>
        <w:t xml:space="preserve"> могли быть разглашены заранее или </w:t>
      </w:r>
      <w:r w:rsidR="001F5ECB">
        <w:rPr>
          <w:sz w:val="28"/>
          <w:szCs w:val="28"/>
        </w:rPr>
        <w:t xml:space="preserve">в случае </w:t>
      </w:r>
      <w:r w:rsidRPr="00D36BF3">
        <w:rPr>
          <w:sz w:val="28"/>
          <w:szCs w:val="28"/>
        </w:rPr>
        <w:t>выявлени</w:t>
      </w:r>
      <w:r w:rsidR="001F5ECB">
        <w:rPr>
          <w:sz w:val="28"/>
          <w:szCs w:val="28"/>
        </w:rPr>
        <w:t>я</w:t>
      </w:r>
      <w:r w:rsidRPr="00D36BF3">
        <w:rPr>
          <w:sz w:val="28"/>
          <w:szCs w:val="28"/>
        </w:rPr>
        <w:t xml:space="preserve"> сговора и фальсификации результатов участниками</w:t>
      </w:r>
      <w:r w:rsidR="00945810" w:rsidRPr="006472BD">
        <w:rPr>
          <w:sz w:val="28"/>
          <w:szCs w:val="28"/>
        </w:rPr>
        <w:t>.</w:t>
      </w:r>
    </w:p>
    <w:p w14:paraId="28FB9568" w14:textId="7A73B65F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>5.3 ОК должен обладать достаточной стабильностью в течение всего времени проведения раунда проверки квалификации. Контроль стабильности ОК в период проведения раунда проверки квалификации обеспечивает провайдер</w:t>
      </w:r>
      <w:r w:rsidR="00B30D75">
        <w:rPr>
          <w:sz w:val="28"/>
          <w:szCs w:val="28"/>
        </w:rPr>
        <w:t xml:space="preserve"> ПК</w:t>
      </w:r>
      <w:r w:rsidRPr="00984368">
        <w:rPr>
          <w:sz w:val="28"/>
          <w:szCs w:val="28"/>
        </w:rPr>
        <w:t xml:space="preserve"> следующим образом.</w:t>
      </w:r>
    </w:p>
    <w:p w14:paraId="569F7FC3" w14:textId="05AED6DF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Перед отправкой ОК первому участнику провайдер </w:t>
      </w:r>
      <w:r w:rsidR="00BA61B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 xml:space="preserve">определяет </w:t>
      </w:r>
      <w:r w:rsidR="00D54672">
        <w:rPr>
          <w:sz w:val="28"/>
          <w:szCs w:val="28"/>
        </w:rPr>
        <w:t>приписанное</w:t>
      </w:r>
      <w:r w:rsidR="002D31D2">
        <w:rPr>
          <w:sz w:val="28"/>
          <w:szCs w:val="28"/>
        </w:rPr>
        <w:t xml:space="preserve"> значение</w:t>
      </w:r>
      <w:r w:rsidRPr="00984368">
        <w:rPr>
          <w:sz w:val="28"/>
          <w:szCs w:val="28"/>
        </w:rPr>
        <w:t xml:space="preserve"> (</w:t>
      </w:r>
      <w:proofErr w:type="spellStart"/>
      <w:r w:rsidRPr="00984368">
        <w:rPr>
          <w:sz w:val="28"/>
          <w:szCs w:val="28"/>
        </w:rPr>
        <w:t>Yref</w:t>
      </w:r>
      <w:proofErr w:type="spellEnd"/>
      <w:r w:rsidRPr="00984368">
        <w:rPr>
          <w:sz w:val="28"/>
          <w:szCs w:val="28"/>
        </w:rPr>
        <w:t xml:space="preserve">) и расширенную неопределенность </w:t>
      </w:r>
      <w:r w:rsidR="00D54672">
        <w:rPr>
          <w:sz w:val="28"/>
          <w:szCs w:val="28"/>
        </w:rPr>
        <w:t>приписанного</w:t>
      </w:r>
      <w:r w:rsidRPr="00984368">
        <w:rPr>
          <w:sz w:val="28"/>
          <w:szCs w:val="28"/>
        </w:rPr>
        <w:t xml:space="preserve"> значения (</w:t>
      </w:r>
      <w:proofErr w:type="spellStart"/>
      <w:r w:rsidRPr="00984368">
        <w:rPr>
          <w:sz w:val="28"/>
          <w:szCs w:val="28"/>
        </w:rPr>
        <w:t>Uref</w:t>
      </w:r>
      <w:proofErr w:type="spellEnd"/>
      <w:r w:rsidRPr="00984368">
        <w:rPr>
          <w:sz w:val="28"/>
          <w:szCs w:val="28"/>
        </w:rPr>
        <w:t>) в каждой точке диапазона измерений.</w:t>
      </w:r>
    </w:p>
    <w:p w14:paraId="3FF53288" w14:textId="1F75E661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После получения ОК от очередного i-го участника (с учетом графика передачи ОК </w:t>
      </w:r>
      <w:r w:rsidRPr="00886FB7">
        <w:rPr>
          <w:sz w:val="28"/>
          <w:szCs w:val="28"/>
        </w:rPr>
        <w:t>согласно программе</w:t>
      </w:r>
      <w:r w:rsidRPr="00984368">
        <w:rPr>
          <w:sz w:val="28"/>
          <w:szCs w:val="28"/>
        </w:rPr>
        <w:t xml:space="preserve"> проверки квалификации) провайдер </w:t>
      </w:r>
      <w:r w:rsidR="00BA61B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>определяет результат повторной калибровки (</w:t>
      </w:r>
      <w:proofErr w:type="spellStart"/>
      <w:r w:rsidRPr="00984368">
        <w:rPr>
          <w:sz w:val="28"/>
          <w:szCs w:val="28"/>
        </w:rPr>
        <w:t>Yi</w:t>
      </w:r>
      <w:proofErr w:type="spellEnd"/>
      <w:r w:rsidRPr="00984368">
        <w:rPr>
          <w:sz w:val="28"/>
          <w:szCs w:val="28"/>
        </w:rPr>
        <w:t>) и расширенную неопределенность результата повторной калибровки U(</w:t>
      </w:r>
      <w:proofErr w:type="spellStart"/>
      <w:r w:rsidRPr="00984368">
        <w:rPr>
          <w:sz w:val="28"/>
          <w:szCs w:val="28"/>
        </w:rPr>
        <w:t>Yi</w:t>
      </w:r>
      <w:proofErr w:type="spellEnd"/>
      <w:r w:rsidRPr="00984368">
        <w:rPr>
          <w:sz w:val="28"/>
          <w:szCs w:val="28"/>
        </w:rPr>
        <w:t>). Результат контроля стабильности ОК считают удовлетворительным, если выполняется условие:</w:t>
      </w:r>
    </w:p>
    <w:p w14:paraId="3CA06B51" w14:textId="3BACF832" w:rsidR="00886FB7" w:rsidRPr="00984368" w:rsidRDefault="00B02B40" w:rsidP="00984368">
      <w:pPr>
        <w:pStyle w:val="formattext"/>
        <w:tabs>
          <w:tab w:val="left" w:pos="793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/>
            <w:sz w:val="28"/>
            <w:szCs w:val="28"/>
          </w:rPr>
          <m:t>≤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ref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)</m:t>
            </m:r>
          </m:e>
        </m:rad>
      </m:oMath>
      <w:r w:rsidR="00886FB7" w:rsidRPr="00984368">
        <w:rPr>
          <w:sz w:val="28"/>
          <w:szCs w:val="28"/>
        </w:rPr>
        <w:tab/>
      </w:r>
      <w:r w:rsidR="0042742D">
        <w:rPr>
          <w:sz w:val="28"/>
          <w:szCs w:val="28"/>
        </w:rPr>
        <w:tab/>
      </w:r>
      <w:r w:rsidR="00886FB7" w:rsidRPr="00984368">
        <w:rPr>
          <w:sz w:val="28"/>
          <w:szCs w:val="28"/>
        </w:rPr>
        <w:t xml:space="preserve"> (1)</w:t>
      </w:r>
    </w:p>
    <w:p w14:paraId="55A41438" w14:textId="32B7D5E3" w:rsidR="00886FB7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Если условие (1) не выполняется в любой точке диапазона измерений, выполнение раунда проверки квалификации приостанавливается, провайдер </w:t>
      </w:r>
      <w:r w:rsidR="00B30D7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>предпринимает соответствующие меры и принимает решение о возможности продолжения реализации раунда проверки квалификации.</w:t>
      </w:r>
    </w:p>
    <w:p w14:paraId="00A8B971" w14:textId="11F0AA42" w:rsidR="00CD03FE" w:rsidRPr="00984368" w:rsidRDefault="00CD03FE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Допускается применять другие критерии для оценки стабильности ОК, при наличии статистических обоснований и применимости.</w:t>
      </w:r>
      <w:r w:rsidR="002E12A9" w:rsidRPr="002E12A9">
        <w:rPr>
          <w:color w:val="FF0000"/>
          <w:sz w:val="28"/>
          <w:szCs w:val="28"/>
        </w:rPr>
        <w:t xml:space="preserve"> </w:t>
      </w:r>
      <w:r w:rsidR="002E12A9" w:rsidRPr="0073298E">
        <w:rPr>
          <w:sz w:val="28"/>
          <w:szCs w:val="28"/>
        </w:rPr>
        <w:t>Одной из мер может быть переход от последовательной программы к последовательной программе с возвратом образца провайдеру.</w:t>
      </w:r>
    </w:p>
    <w:p w14:paraId="3C8D93C0" w14:textId="5BB88D96" w:rsidR="00A56FB3" w:rsidRPr="006472BD" w:rsidRDefault="0028002E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r w:rsidR="001F05BC">
        <w:rPr>
          <w:sz w:val="28"/>
          <w:szCs w:val="28"/>
        </w:rPr>
        <w:t>4</w:t>
      </w:r>
      <w:r w:rsidR="00945810" w:rsidRPr="006472BD">
        <w:rPr>
          <w:sz w:val="28"/>
          <w:szCs w:val="28"/>
        </w:rPr>
        <w:t xml:space="preserve"> </w:t>
      </w:r>
      <w:r w:rsidR="008943CF" w:rsidRPr="006472BD">
        <w:rPr>
          <w:sz w:val="28"/>
          <w:szCs w:val="28"/>
        </w:rPr>
        <w:t xml:space="preserve">При наличии возможности транспортирования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50418">
        <w:rPr>
          <w:sz w:val="28"/>
          <w:szCs w:val="28"/>
        </w:rPr>
        <w:t>следует</w:t>
      </w:r>
      <w:r w:rsidR="00950418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направлять </w:t>
      </w:r>
      <w:r w:rsidR="00F3380D" w:rsidRPr="006472BD">
        <w:rPr>
          <w:sz w:val="28"/>
          <w:szCs w:val="28"/>
        </w:rPr>
        <w:t>образец</w:t>
      </w:r>
      <w:r w:rsidR="00707C02" w:rsidRPr="006472BD">
        <w:rPr>
          <w:sz w:val="28"/>
          <w:szCs w:val="28"/>
        </w:rPr>
        <w:t xml:space="preserve"> </w:t>
      </w:r>
      <w:r w:rsidR="00F3380D" w:rsidRPr="006472BD">
        <w:rPr>
          <w:sz w:val="28"/>
          <w:szCs w:val="28"/>
        </w:rPr>
        <w:t>участнику</w:t>
      </w:r>
      <w:r w:rsidR="00945810" w:rsidRPr="006472BD">
        <w:rPr>
          <w:sz w:val="28"/>
          <w:szCs w:val="28"/>
        </w:rPr>
        <w:t xml:space="preserve">, </w:t>
      </w:r>
      <w:r w:rsidR="008943CF" w:rsidRPr="006472BD">
        <w:rPr>
          <w:sz w:val="28"/>
          <w:szCs w:val="28"/>
        </w:rPr>
        <w:t xml:space="preserve">для проведения </w:t>
      </w:r>
      <w:r w:rsidR="00945810" w:rsidRPr="006472BD">
        <w:rPr>
          <w:sz w:val="28"/>
          <w:szCs w:val="28"/>
        </w:rPr>
        <w:t xml:space="preserve">исследования </w:t>
      </w:r>
      <w:r w:rsidR="00F32E4F" w:rsidRPr="006472BD">
        <w:rPr>
          <w:sz w:val="28"/>
          <w:szCs w:val="28"/>
        </w:rPr>
        <w:t xml:space="preserve">его </w:t>
      </w:r>
      <w:r w:rsidR="00945810" w:rsidRPr="006472BD">
        <w:rPr>
          <w:sz w:val="28"/>
          <w:szCs w:val="28"/>
        </w:rPr>
        <w:t>метрологических характеристик на оборудов</w:t>
      </w:r>
      <w:r w:rsidR="008E3E7D" w:rsidRPr="006472BD">
        <w:rPr>
          <w:sz w:val="28"/>
          <w:szCs w:val="28"/>
        </w:rPr>
        <w:t>ании и в помещении участника</w:t>
      </w:r>
      <w:r w:rsidR="00945810" w:rsidRPr="006472BD">
        <w:rPr>
          <w:sz w:val="28"/>
          <w:szCs w:val="28"/>
        </w:rPr>
        <w:t xml:space="preserve">. </w:t>
      </w:r>
      <w:r w:rsidR="00A56FB3" w:rsidRPr="006472BD">
        <w:rPr>
          <w:sz w:val="28"/>
          <w:szCs w:val="28"/>
        </w:rPr>
        <w:t xml:space="preserve">В </w:t>
      </w:r>
      <w:r w:rsidR="00393523" w:rsidRPr="006472BD">
        <w:rPr>
          <w:sz w:val="28"/>
          <w:szCs w:val="28"/>
        </w:rPr>
        <w:t>обоснованных</w:t>
      </w:r>
      <w:r w:rsidR="00A56FB3" w:rsidRPr="006472BD">
        <w:rPr>
          <w:sz w:val="28"/>
          <w:szCs w:val="28"/>
        </w:rPr>
        <w:t xml:space="preserve"> случаях</w:t>
      </w:r>
      <w:r w:rsidR="00393523" w:rsidRPr="006472BD">
        <w:rPr>
          <w:sz w:val="28"/>
          <w:szCs w:val="28"/>
        </w:rPr>
        <w:t xml:space="preserve">, когда невозможно сличить результаты измерений участников при калибровке СИ с применением различных </w:t>
      </w:r>
      <w:r w:rsidR="00951A9F" w:rsidRPr="006472BD">
        <w:rPr>
          <w:sz w:val="28"/>
          <w:szCs w:val="28"/>
        </w:rPr>
        <w:t>эталонов, необходимо</w:t>
      </w:r>
      <w:r w:rsidR="00A56FB3" w:rsidRPr="006472BD">
        <w:rPr>
          <w:sz w:val="28"/>
          <w:szCs w:val="28"/>
        </w:rPr>
        <w:t xml:space="preserve"> </w:t>
      </w:r>
      <w:r w:rsidR="00951A9F" w:rsidRPr="006472BD">
        <w:rPr>
          <w:sz w:val="28"/>
          <w:szCs w:val="28"/>
        </w:rPr>
        <w:t>к ОК</w:t>
      </w:r>
      <w:r w:rsidR="00393523" w:rsidRPr="006472BD">
        <w:rPr>
          <w:sz w:val="28"/>
          <w:szCs w:val="28"/>
        </w:rPr>
        <w:t xml:space="preserve"> (</w:t>
      </w:r>
      <w:r w:rsidR="00A56FB3" w:rsidRPr="006472BD">
        <w:rPr>
          <w:sz w:val="28"/>
          <w:szCs w:val="28"/>
        </w:rPr>
        <w:t>средству измерений</w:t>
      </w:r>
      <w:r w:rsidR="00393523" w:rsidRPr="006472BD">
        <w:rPr>
          <w:sz w:val="28"/>
          <w:szCs w:val="28"/>
        </w:rPr>
        <w:t>)</w:t>
      </w:r>
      <w:r w:rsidR="00A56FB3" w:rsidRPr="006472BD">
        <w:rPr>
          <w:sz w:val="28"/>
          <w:szCs w:val="28"/>
        </w:rPr>
        <w:t xml:space="preserve"> приложить эталон</w:t>
      </w:r>
      <w:r w:rsidR="00146154">
        <w:rPr>
          <w:sz w:val="28"/>
          <w:szCs w:val="28"/>
        </w:rPr>
        <w:t xml:space="preserve"> сравнения</w:t>
      </w:r>
      <w:r w:rsidR="00A56FB3" w:rsidRPr="006472BD">
        <w:rPr>
          <w:sz w:val="28"/>
          <w:szCs w:val="28"/>
        </w:rPr>
        <w:t xml:space="preserve"> для </w:t>
      </w:r>
      <w:r w:rsidR="00393523" w:rsidRPr="006472BD">
        <w:rPr>
          <w:sz w:val="28"/>
          <w:szCs w:val="28"/>
        </w:rPr>
        <w:t>калибровки</w:t>
      </w:r>
      <w:r w:rsidR="00146154">
        <w:rPr>
          <w:sz w:val="28"/>
          <w:szCs w:val="28"/>
        </w:rPr>
        <w:t xml:space="preserve"> (</w:t>
      </w:r>
      <w:r w:rsidR="00146154" w:rsidRPr="0073298E">
        <w:rPr>
          <w:i/>
          <w:iCs/>
          <w:sz w:val="28"/>
          <w:szCs w:val="28"/>
        </w:rPr>
        <w:t>например</w:t>
      </w:r>
      <w:r w:rsidR="00972F00" w:rsidRPr="0073298E">
        <w:rPr>
          <w:i/>
          <w:iCs/>
          <w:sz w:val="28"/>
          <w:szCs w:val="28"/>
        </w:rPr>
        <w:t>: набор</w:t>
      </w:r>
      <w:r w:rsidR="00146154" w:rsidRPr="0073298E">
        <w:rPr>
          <w:i/>
          <w:iCs/>
          <w:sz w:val="28"/>
          <w:szCs w:val="28"/>
        </w:rPr>
        <w:t xml:space="preserve"> мер оптической плотности при калибровке фотометра</w:t>
      </w:r>
      <w:r w:rsidR="00146154">
        <w:rPr>
          <w:sz w:val="28"/>
          <w:szCs w:val="28"/>
        </w:rPr>
        <w:t>)</w:t>
      </w:r>
      <w:r w:rsidR="00A56FB3" w:rsidRPr="006472BD">
        <w:rPr>
          <w:sz w:val="28"/>
          <w:szCs w:val="28"/>
        </w:rPr>
        <w:t>.</w:t>
      </w:r>
      <w:r w:rsidR="00393523" w:rsidRPr="006472BD">
        <w:rPr>
          <w:sz w:val="28"/>
          <w:szCs w:val="28"/>
        </w:rPr>
        <w:t xml:space="preserve"> В этом случае, все участники сличений будут использовать один и тот же эталон для калибровки ОК (средство измерений).</w:t>
      </w:r>
    </w:p>
    <w:p w14:paraId="3D02FFA1" w14:textId="4FB26D96" w:rsidR="00945810" w:rsidRPr="006472BD" w:rsidRDefault="000A407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r w:rsidR="001F05BC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При планировании программы н</w:t>
      </w:r>
      <w:r w:rsidR="00945810" w:rsidRPr="006472BD">
        <w:rPr>
          <w:sz w:val="28"/>
          <w:szCs w:val="28"/>
        </w:rPr>
        <w:t>еобходимо задокументировать наличие возможности или ее отсутствие</w:t>
      </w:r>
      <w:r w:rsidR="00C34A09" w:rsidRPr="006472BD">
        <w:rPr>
          <w:sz w:val="28"/>
          <w:szCs w:val="28"/>
        </w:rPr>
        <w:t>,</w:t>
      </w:r>
      <w:r w:rsidR="00945810" w:rsidRPr="006472BD">
        <w:rPr>
          <w:sz w:val="28"/>
          <w:szCs w:val="28"/>
        </w:rPr>
        <w:t xml:space="preserve"> связанное с настройкой/юстировкой </w:t>
      </w:r>
      <w:r w:rsidR="00E458CA" w:rsidRPr="006472BD">
        <w:rPr>
          <w:sz w:val="28"/>
          <w:szCs w:val="28"/>
        </w:rPr>
        <w:t xml:space="preserve">средств измерений </w:t>
      </w:r>
      <w:r w:rsidR="00945810" w:rsidRPr="006472BD">
        <w:rPr>
          <w:sz w:val="28"/>
          <w:szCs w:val="28"/>
        </w:rPr>
        <w:t xml:space="preserve">для сопоставимости результатов калибровок. </w:t>
      </w:r>
    </w:p>
    <w:p w14:paraId="7F59C35E" w14:textId="521C8CCE" w:rsidR="003D7056" w:rsidRDefault="003D7056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5.6 При использовании в качестве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 набора данных, провайдер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должен</w:t>
      </w:r>
      <w:r w:rsidR="00921A2C" w:rsidRPr="006472BD">
        <w:rPr>
          <w:sz w:val="28"/>
          <w:szCs w:val="28"/>
        </w:rPr>
        <w:t xml:space="preserve"> осуществлять</w:t>
      </w:r>
      <w:r w:rsidRPr="006472BD">
        <w:rPr>
          <w:sz w:val="28"/>
          <w:szCs w:val="28"/>
        </w:rPr>
        <w:t xml:space="preserve"> резервное копирование данных для обеспеч</w:t>
      </w:r>
      <w:r w:rsidR="00921A2C" w:rsidRPr="006472BD">
        <w:rPr>
          <w:sz w:val="28"/>
          <w:szCs w:val="28"/>
        </w:rPr>
        <w:t>ения</w:t>
      </w:r>
      <w:r w:rsidRPr="006472BD">
        <w:rPr>
          <w:sz w:val="28"/>
          <w:szCs w:val="28"/>
        </w:rPr>
        <w:t xml:space="preserve"> сохранност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и неизменност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</w:t>
      </w:r>
      <w:r w:rsidR="00921A2C" w:rsidRPr="006472BD">
        <w:rPr>
          <w:sz w:val="28"/>
          <w:szCs w:val="28"/>
        </w:rPr>
        <w:t>информации</w:t>
      </w:r>
      <w:r w:rsidRPr="006472BD">
        <w:rPr>
          <w:sz w:val="28"/>
          <w:szCs w:val="28"/>
        </w:rPr>
        <w:t xml:space="preserve"> на протяжении всего </w:t>
      </w:r>
      <w:r w:rsidR="00F13D93">
        <w:rPr>
          <w:sz w:val="28"/>
          <w:szCs w:val="28"/>
        </w:rPr>
        <w:t>тура проверки квалификации</w:t>
      </w:r>
      <w:r w:rsidR="00921A2C" w:rsidRPr="006472BD">
        <w:rPr>
          <w:sz w:val="28"/>
          <w:szCs w:val="28"/>
        </w:rPr>
        <w:t>.</w:t>
      </w:r>
    </w:p>
    <w:p w14:paraId="164BB167" w14:textId="7A156060" w:rsidR="00A35891" w:rsidRDefault="004F25E5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5.7 </w:t>
      </w:r>
      <w:r w:rsidR="00486D2A">
        <w:rPr>
          <w:sz w:val="28"/>
          <w:szCs w:val="28"/>
        </w:rPr>
        <w:t>При</w:t>
      </w:r>
      <w:r w:rsidRPr="00984368">
        <w:rPr>
          <w:sz w:val="28"/>
          <w:szCs w:val="28"/>
        </w:rPr>
        <w:t xml:space="preserve"> </w:t>
      </w:r>
      <w:r w:rsidR="00486D2A">
        <w:rPr>
          <w:sz w:val="28"/>
          <w:szCs w:val="28"/>
        </w:rPr>
        <w:t xml:space="preserve">необходимости отражения </w:t>
      </w:r>
      <w:r w:rsidRPr="00984368">
        <w:rPr>
          <w:sz w:val="28"/>
          <w:szCs w:val="28"/>
        </w:rPr>
        <w:t>особенностей работы и/или обращения с ОК (порядка транспортирования, включения, выключения, установления рабочих режимов работы и пр.) провайдер</w:t>
      </w:r>
      <w:r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984368">
        <w:rPr>
          <w:sz w:val="28"/>
          <w:szCs w:val="28"/>
        </w:rPr>
        <w:t xml:space="preserve"> </w:t>
      </w:r>
      <w:r w:rsidRPr="00984368">
        <w:rPr>
          <w:sz w:val="28"/>
          <w:szCs w:val="28"/>
        </w:rPr>
        <w:t>должен сообщить об этом участнику в инструкции к ОК</w:t>
      </w:r>
      <w:r>
        <w:rPr>
          <w:sz w:val="28"/>
          <w:szCs w:val="28"/>
        </w:rPr>
        <w:t>.</w:t>
      </w:r>
    </w:p>
    <w:p w14:paraId="6328957C" w14:textId="77777777" w:rsidR="00413154" w:rsidRDefault="00413154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4ADA1561" w14:textId="1E5CAF0D" w:rsidR="00490A42" w:rsidRPr="006472BD" w:rsidRDefault="00490A42" w:rsidP="00077808">
      <w:pPr>
        <w:pStyle w:val="1"/>
      </w:pPr>
      <w:bookmarkStart w:id="63" w:name="_Toc115701148"/>
      <w:bookmarkStart w:id="64" w:name="_Toc116291884"/>
      <w:bookmarkStart w:id="65" w:name="_Toc115701149"/>
      <w:bookmarkStart w:id="66" w:name="_Toc116291885"/>
      <w:bookmarkStart w:id="67" w:name="_Toc115701150"/>
      <w:bookmarkStart w:id="68" w:name="_Toc116291886"/>
      <w:bookmarkStart w:id="69" w:name="_Toc115701151"/>
      <w:bookmarkStart w:id="70" w:name="_Toc116291887"/>
      <w:bookmarkStart w:id="71" w:name="_Toc115701152"/>
      <w:bookmarkStart w:id="72" w:name="_Toc116291888"/>
      <w:bookmarkStart w:id="73" w:name="_Toc138347764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6472BD">
        <w:t>Транспортирование образцов для проверки квалификации</w:t>
      </w:r>
      <w:bookmarkEnd w:id="73"/>
      <w:r w:rsidRPr="006472BD">
        <w:t xml:space="preserve"> </w:t>
      </w:r>
    </w:p>
    <w:p w14:paraId="2B730534" w14:textId="55C53822" w:rsidR="00490A42" w:rsidRPr="00F90F60" w:rsidRDefault="00490A42" w:rsidP="00490A42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6.1 При транспортировании, особое внимание следует уделить вопросам стабильности метрологических характеристик </w:t>
      </w:r>
      <w:r w:rsidR="00707C02" w:rsidRPr="006472BD">
        <w:rPr>
          <w:sz w:val="28"/>
          <w:szCs w:val="28"/>
        </w:rPr>
        <w:t>ОК</w:t>
      </w:r>
      <w:r w:rsidRPr="00F90F60">
        <w:rPr>
          <w:sz w:val="28"/>
          <w:szCs w:val="28"/>
        </w:rPr>
        <w:t xml:space="preserve">. </w:t>
      </w:r>
    </w:p>
    <w:p w14:paraId="7F14B9FF" w14:textId="453B0096" w:rsidR="002F0B52" w:rsidRDefault="009B58A5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 xml:space="preserve">6.2 </w:t>
      </w:r>
      <w:r w:rsidR="000B5562" w:rsidRPr="006472BD">
        <w:rPr>
          <w:sz w:val="28"/>
          <w:szCs w:val="28"/>
        </w:rPr>
        <w:t xml:space="preserve">Для </w:t>
      </w:r>
      <w:r w:rsidR="009641FD" w:rsidRPr="006472BD">
        <w:rPr>
          <w:sz w:val="28"/>
          <w:szCs w:val="28"/>
        </w:rPr>
        <w:t xml:space="preserve">снижения </w:t>
      </w:r>
      <w:r w:rsidR="00E458CA" w:rsidRPr="006472BD">
        <w:rPr>
          <w:sz w:val="28"/>
          <w:szCs w:val="28"/>
        </w:rPr>
        <w:t xml:space="preserve">риска </w:t>
      </w:r>
      <w:r w:rsidR="009641FD" w:rsidRPr="006472BD">
        <w:rPr>
          <w:sz w:val="28"/>
          <w:szCs w:val="28"/>
        </w:rPr>
        <w:t xml:space="preserve">повреждения образцов </w:t>
      </w:r>
      <w:r w:rsidR="00A66C3E" w:rsidRPr="006472BD">
        <w:rPr>
          <w:sz w:val="28"/>
          <w:szCs w:val="28"/>
        </w:rPr>
        <w:t>при транспортировании,</w:t>
      </w:r>
      <w:r w:rsidR="00D9038B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 xml:space="preserve">связанного </w:t>
      </w:r>
      <w:r w:rsidR="00D9038B" w:rsidRPr="006472BD">
        <w:rPr>
          <w:sz w:val="28"/>
          <w:szCs w:val="28"/>
        </w:rPr>
        <w:t xml:space="preserve">с установлением </w:t>
      </w:r>
      <w:r w:rsidRPr="006472BD">
        <w:rPr>
          <w:sz w:val="28"/>
          <w:szCs w:val="28"/>
        </w:rPr>
        <w:t xml:space="preserve">необходимых </w:t>
      </w:r>
      <w:r w:rsidR="00D9038B" w:rsidRPr="006472BD">
        <w:rPr>
          <w:sz w:val="28"/>
          <w:szCs w:val="28"/>
        </w:rPr>
        <w:t>требований к транспортной компании</w:t>
      </w:r>
      <w:r w:rsidR="009641FD" w:rsidRPr="006472BD">
        <w:rPr>
          <w:sz w:val="28"/>
          <w:szCs w:val="28"/>
        </w:rPr>
        <w:t>, провайдеру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641FD" w:rsidRPr="006472BD">
        <w:rPr>
          <w:sz w:val="28"/>
          <w:szCs w:val="28"/>
        </w:rPr>
        <w:t xml:space="preserve">рекомендуется </w:t>
      </w:r>
      <w:r w:rsidR="00D9038B" w:rsidRPr="006472BD">
        <w:rPr>
          <w:sz w:val="28"/>
          <w:szCs w:val="28"/>
        </w:rPr>
        <w:t>самостоятельно выбрать</w:t>
      </w:r>
      <w:r w:rsidR="009641FD" w:rsidRPr="006472BD">
        <w:rPr>
          <w:sz w:val="28"/>
          <w:szCs w:val="28"/>
        </w:rPr>
        <w:t xml:space="preserve"> </w:t>
      </w:r>
      <w:r w:rsidR="00490A42" w:rsidRPr="006472BD">
        <w:rPr>
          <w:sz w:val="28"/>
          <w:szCs w:val="28"/>
        </w:rPr>
        <w:t>транспортн</w:t>
      </w:r>
      <w:r w:rsidR="00D9038B" w:rsidRPr="006472BD">
        <w:rPr>
          <w:sz w:val="28"/>
          <w:szCs w:val="28"/>
        </w:rPr>
        <w:t>ую</w:t>
      </w:r>
      <w:r w:rsidR="00490A42" w:rsidRPr="006472BD">
        <w:rPr>
          <w:sz w:val="28"/>
          <w:szCs w:val="28"/>
        </w:rPr>
        <w:t xml:space="preserve"> компани</w:t>
      </w:r>
      <w:r w:rsidR="00D9038B" w:rsidRPr="006472BD">
        <w:rPr>
          <w:sz w:val="28"/>
          <w:szCs w:val="28"/>
        </w:rPr>
        <w:t>ю</w:t>
      </w:r>
      <w:r w:rsidR="00490A42" w:rsidRPr="006472BD">
        <w:rPr>
          <w:sz w:val="28"/>
          <w:szCs w:val="28"/>
        </w:rPr>
        <w:t xml:space="preserve"> и заключ</w:t>
      </w:r>
      <w:r w:rsidR="00D9038B"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договор</w:t>
      </w:r>
      <w:r w:rsidR="00D9038B" w:rsidRPr="006472BD">
        <w:rPr>
          <w:sz w:val="28"/>
          <w:szCs w:val="28"/>
        </w:rPr>
        <w:t>ы</w:t>
      </w:r>
      <w:r w:rsidR="00490A42" w:rsidRPr="006472BD">
        <w:rPr>
          <w:sz w:val="28"/>
          <w:szCs w:val="28"/>
        </w:rPr>
        <w:t xml:space="preserve"> </w:t>
      </w:r>
      <w:r w:rsidR="009641FD" w:rsidRPr="006472BD">
        <w:rPr>
          <w:sz w:val="28"/>
          <w:szCs w:val="28"/>
        </w:rPr>
        <w:t>на</w:t>
      </w:r>
      <w:r w:rsidR="00490A42" w:rsidRPr="006472BD">
        <w:rPr>
          <w:sz w:val="28"/>
          <w:szCs w:val="28"/>
        </w:rPr>
        <w:t xml:space="preserve"> транспортировани</w:t>
      </w:r>
      <w:r w:rsidR="009641FD" w:rsidRPr="006472BD">
        <w:rPr>
          <w:sz w:val="28"/>
          <w:szCs w:val="28"/>
        </w:rPr>
        <w:t>е</w:t>
      </w:r>
      <w:r w:rsidR="00490A42" w:rsidRPr="006472BD">
        <w:rPr>
          <w:sz w:val="28"/>
          <w:szCs w:val="28"/>
        </w:rPr>
        <w:t xml:space="preserve"> образц</w:t>
      </w:r>
      <w:r w:rsidR="009641FD" w:rsidRPr="006472BD">
        <w:rPr>
          <w:sz w:val="28"/>
          <w:szCs w:val="28"/>
        </w:rPr>
        <w:t>ов.</w:t>
      </w:r>
      <w:r w:rsidR="00E97163" w:rsidRPr="00984368">
        <w:rPr>
          <w:sz w:val="28"/>
          <w:szCs w:val="28"/>
        </w:rPr>
        <w:t xml:space="preserve"> </w:t>
      </w:r>
    </w:p>
    <w:p w14:paraId="18894E60" w14:textId="5CC1E0C9" w:rsidR="002F0B52" w:rsidRDefault="002F0B52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</w:t>
      </w:r>
      <w:r w:rsidRPr="00984368">
        <w:rPr>
          <w:sz w:val="28"/>
          <w:szCs w:val="28"/>
        </w:rPr>
        <w:t xml:space="preserve"> возможности самовывоза и/ или транспортировки ОК участником (транспортной компанией участника) провайдеру</w:t>
      </w:r>
      <w:r w:rsidR="00155A6E">
        <w:rPr>
          <w:sz w:val="28"/>
          <w:szCs w:val="28"/>
        </w:rPr>
        <w:t xml:space="preserve"> ПК</w:t>
      </w:r>
      <w:r w:rsidRPr="00984368">
        <w:rPr>
          <w:sz w:val="28"/>
          <w:szCs w:val="28"/>
        </w:rPr>
        <w:t xml:space="preserve">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</w:t>
      </w:r>
      <w:r>
        <w:rPr>
          <w:sz w:val="28"/>
          <w:szCs w:val="28"/>
        </w:rPr>
        <w:t>.</w:t>
      </w:r>
      <w:r w:rsidRPr="00984368">
        <w:rPr>
          <w:sz w:val="28"/>
          <w:szCs w:val="28"/>
        </w:rPr>
        <w:t xml:space="preserve"> </w:t>
      </w:r>
    </w:p>
    <w:p w14:paraId="790FDE24" w14:textId="1D500E5C" w:rsidR="005F4E20" w:rsidRDefault="00E97163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7163">
        <w:rPr>
          <w:sz w:val="28"/>
          <w:szCs w:val="28"/>
        </w:rPr>
        <w:t>Провайдер</w:t>
      </w:r>
      <w:r>
        <w:rPr>
          <w:sz w:val="28"/>
          <w:szCs w:val="28"/>
        </w:rPr>
        <w:t xml:space="preserve">у </w:t>
      </w:r>
      <w:r w:rsidR="00BA61B5">
        <w:rPr>
          <w:sz w:val="28"/>
          <w:szCs w:val="28"/>
        </w:rPr>
        <w:t>ПК</w:t>
      </w:r>
      <w:r w:rsidR="00BA61B5" w:rsidRPr="00E9716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 w:rsidRPr="00E97163">
        <w:rPr>
          <w:sz w:val="28"/>
          <w:szCs w:val="28"/>
        </w:rPr>
        <w:t xml:space="preserve"> получить от участника подтверждение </w:t>
      </w:r>
      <w:r w:rsidR="005F4E20">
        <w:rPr>
          <w:sz w:val="28"/>
          <w:szCs w:val="28"/>
        </w:rPr>
        <w:t xml:space="preserve">того, что участником получен </w:t>
      </w:r>
      <w:r w:rsidR="005F4E20" w:rsidRPr="00E97163">
        <w:rPr>
          <w:sz w:val="28"/>
          <w:szCs w:val="28"/>
        </w:rPr>
        <w:t>ОК в надлежащем виде</w:t>
      </w:r>
      <w:r w:rsidR="005F4E20">
        <w:rPr>
          <w:sz w:val="28"/>
          <w:szCs w:val="28"/>
        </w:rPr>
        <w:t>, пригодном</w:t>
      </w:r>
      <w:r w:rsidR="005F4E20" w:rsidRPr="00E97163">
        <w:rPr>
          <w:sz w:val="28"/>
          <w:szCs w:val="28"/>
        </w:rPr>
        <w:t xml:space="preserve"> для проведения работ</w:t>
      </w:r>
      <w:r w:rsidR="00E92A3A">
        <w:rPr>
          <w:sz w:val="28"/>
          <w:szCs w:val="28"/>
        </w:rPr>
        <w:t>,</w:t>
      </w:r>
      <w:r w:rsidR="005F4E20">
        <w:rPr>
          <w:sz w:val="28"/>
          <w:szCs w:val="28"/>
        </w:rPr>
        <w:t xml:space="preserve"> и </w:t>
      </w:r>
      <w:r w:rsidR="00E92A3A">
        <w:rPr>
          <w:sz w:val="28"/>
          <w:szCs w:val="28"/>
        </w:rPr>
        <w:t>он готов</w:t>
      </w:r>
      <w:r w:rsidR="005F4E20" w:rsidRPr="00E97163">
        <w:rPr>
          <w:sz w:val="28"/>
          <w:szCs w:val="28"/>
        </w:rPr>
        <w:t xml:space="preserve"> приступить к выполнению работ согласно программе </w:t>
      </w:r>
      <w:r w:rsidR="005F4E20">
        <w:rPr>
          <w:sz w:val="28"/>
          <w:szCs w:val="28"/>
        </w:rPr>
        <w:t>проверки квалификации</w:t>
      </w:r>
      <w:r w:rsidR="00E92A3A">
        <w:rPr>
          <w:sz w:val="28"/>
          <w:szCs w:val="28"/>
        </w:rPr>
        <w:t xml:space="preserve"> </w:t>
      </w:r>
      <w:r w:rsidR="00E92A3A" w:rsidRPr="00E97163">
        <w:rPr>
          <w:sz w:val="28"/>
          <w:szCs w:val="28"/>
        </w:rPr>
        <w:t>(это требование может быть реализовано путем подписания участником акта приема-передачи ОК или уведомления о получении ОК)</w:t>
      </w:r>
      <w:r w:rsidR="00E92A3A">
        <w:rPr>
          <w:sz w:val="28"/>
          <w:szCs w:val="28"/>
        </w:rPr>
        <w:t>.</w:t>
      </w:r>
    </w:p>
    <w:p w14:paraId="77439896" w14:textId="2343961F" w:rsidR="00260B8E" w:rsidRPr="006472BD" w:rsidRDefault="009B58A5" w:rsidP="009B58A5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6.3 В необходимых случаях от провайдера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может потребоваться контроль и документирование </w:t>
      </w:r>
      <w:r w:rsidR="00490A42" w:rsidRPr="006472BD">
        <w:rPr>
          <w:sz w:val="28"/>
          <w:szCs w:val="28"/>
        </w:rPr>
        <w:t>условий транспортирования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. В этом случае, следует </w:t>
      </w:r>
      <w:r w:rsidR="00490A42" w:rsidRPr="006472BD">
        <w:rPr>
          <w:sz w:val="28"/>
          <w:szCs w:val="28"/>
        </w:rPr>
        <w:t>определ</w:t>
      </w:r>
      <w:r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требовани</w:t>
      </w:r>
      <w:r w:rsidR="00260B8E" w:rsidRPr="006472BD">
        <w:rPr>
          <w:sz w:val="28"/>
          <w:szCs w:val="28"/>
        </w:rPr>
        <w:t>я</w:t>
      </w:r>
      <w:r w:rsidR="00490A42" w:rsidRPr="006472BD">
        <w:rPr>
          <w:sz w:val="28"/>
          <w:szCs w:val="28"/>
        </w:rPr>
        <w:t xml:space="preserve"> к </w:t>
      </w:r>
      <w:r w:rsidR="00113B65" w:rsidRPr="006472BD">
        <w:rPr>
          <w:sz w:val="28"/>
          <w:szCs w:val="28"/>
        </w:rPr>
        <w:t xml:space="preserve">допустимым условиям </w:t>
      </w:r>
      <w:r w:rsidR="00490A42" w:rsidRPr="006472BD">
        <w:rPr>
          <w:sz w:val="28"/>
          <w:szCs w:val="28"/>
        </w:rPr>
        <w:t>транспортировани</w:t>
      </w:r>
      <w:r w:rsidR="00113B65" w:rsidRPr="006472BD">
        <w:rPr>
          <w:sz w:val="28"/>
          <w:szCs w:val="28"/>
        </w:rPr>
        <w:t>я</w:t>
      </w:r>
      <w:r w:rsidR="00260B8E" w:rsidRPr="006472BD">
        <w:rPr>
          <w:sz w:val="28"/>
          <w:szCs w:val="28"/>
        </w:rPr>
        <w:t>:</w:t>
      </w:r>
    </w:p>
    <w:p w14:paraId="28ACFCA6" w14:textId="17BDD008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на основе экспериментальных исследований (</w:t>
      </w:r>
      <w:r w:rsidR="00260B8E" w:rsidRPr="006472BD">
        <w:rPr>
          <w:sz w:val="28"/>
          <w:szCs w:val="28"/>
        </w:rPr>
        <w:t xml:space="preserve">проведение пилотного </w:t>
      </w:r>
      <w:r w:rsidR="00F13D93">
        <w:rPr>
          <w:sz w:val="28"/>
          <w:szCs w:val="28"/>
        </w:rPr>
        <w:t>тура проверки квалификации</w:t>
      </w:r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C3DECCA" w14:textId="77777777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информации производителя (</w:t>
      </w:r>
      <w:r w:rsidR="00260B8E" w:rsidRPr="006472BD">
        <w:rPr>
          <w:sz w:val="28"/>
          <w:szCs w:val="28"/>
        </w:rPr>
        <w:t>на основе руководства по эксплуатации, описания типа и другой доку</w:t>
      </w:r>
      <w:r w:rsidRPr="006472BD">
        <w:rPr>
          <w:sz w:val="28"/>
          <w:szCs w:val="28"/>
        </w:rPr>
        <w:t>ментаци</w:t>
      </w:r>
      <w:r w:rsidR="00260B8E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890A309" w14:textId="74172589" w:rsidR="00490A42" w:rsidRPr="006472BD" w:rsidRDefault="00260B8E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теоретических исследований</w:t>
      </w:r>
      <w:r w:rsidR="00490A42" w:rsidRPr="006472BD">
        <w:rPr>
          <w:sz w:val="28"/>
          <w:szCs w:val="28"/>
        </w:rPr>
        <w:t>.</w:t>
      </w:r>
    </w:p>
    <w:p w14:paraId="5DC96561" w14:textId="175DF357" w:rsidR="00181760" w:rsidRPr="006472BD" w:rsidRDefault="003A7601" w:rsidP="00181760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6.4 В случае, если</w:t>
      </w:r>
      <w:r w:rsidR="00113B65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 xml:space="preserve">ОК </w:t>
      </w:r>
      <w:r w:rsidR="00181760" w:rsidRPr="006472BD">
        <w:rPr>
          <w:sz w:val="28"/>
          <w:szCs w:val="28"/>
        </w:rPr>
        <w:t xml:space="preserve">требует особого обращения при транспортировании, в частности соблюдения </w:t>
      </w:r>
      <w:r w:rsidR="00C34A09" w:rsidRPr="006472BD">
        <w:rPr>
          <w:sz w:val="28"/>
          <w:szCs w:val="28"/>
        </w:rPr>
        <w:t>температурного режима, защ</w:t>
      </w:r>
      <w:r w:rsidR="00EC3DAE" w:rsidRPr="006472BD">
        <w:rPr>
          <w:sz w:val="28"/>
          <w:szCs w:val="28"/>
        </w:rPr>
        <w:t xml:space="preserve">иты от ударных воздействий и других факторов, которые могут повлиять на метрологические характеристики образца, </w:t>
      </w:r>
      <w:r w:rsidR="00EE6FEA" w:rsidRPr="006472BD">
        <w:rPr>
          <w:sz w:val="28"/>
          <w:szCs w:val="28"/>
        </w:rPr>
        <w:t xml:space="preserve">и имеется риск нарушения допустимых условий </w:t>
      </w:r>
      <w:r w:rsidR="00DC6B57" w:rsidRPr="006472BD">
        <w:rPr>
          <w:sz w:val="28"/>
          <w:szCs w:val="28"/>
        </w:rPr>
        <w:t xml:space="preserve">транспортирования,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DC6B57" w:rsidRPr="006472BD">
        <w:rPr>
          <w:sz w:val="28"/>
          <w:szCs w:val="28"/>
        </w:rPr>
        <w:t xml:space="preserve">следует предусмотреть способ контроля и документирования существенных </w:t>
      </w:r>
      <w:r w:rsidR="00DC6B57" w:rsidRPr="006472BD">
        <w:rPr>
          <w:sz w:val="28"/>
          <w:szCs w:val="28"/>
        </w:rPr>
        <w:lastRenderedPageBreak/>
        <w:t>параметров окружающей среды и условий транспортирования</w:t>
      </w:r>
      <w:r w:rsidR="00950418">
        <w:rPr>
          <w:sz w:val="28"/>
          <w:szCs w:val="28"/>
        </w:rPr>
        <w:t xml:space="preserve"> (</w:t>
      </w:r>
      <w:r w:rsidR="00950418" w:rsidRPr="0073298E">
        <w:rPr>
          <w:i/>
          <w:iCs/>
          <w:sz w:val="28"/>
          <w:szCs w:val="28"/>
        </w:rPr>
        <w:t xml:space="preserve">например: </w:t>
      </w:r>
      <w:r w:rsidRPr="0073298E">
        <w:rPr>
          <w:i/>
          <w:iCs/>
          <w:sz w:val="28"/>
          <w:szCs w:val="28"/>
        </w:rPr>
        <w:t>применение автоматических логгеров (регистраторов) данных</w:t>
      </w:r>
      <w:r w:rsidR="00950418">
        <w:rPr>
          <w:sz w:val="28"/>
          <w:szCs w:val="28"/>
        </w:rPr>
        <w:t>)</w:t>
      </w:r>
      <w:r w:rsidRPr="006472BD">
        <w:rPr>
          <w:sz w:val="28"/>
          <w:szCs w:val="28"/>
        </w:rPr>
        <w:t xml:space="preserve">. В инструкциях участникам необходимо </w:t>
      </w:r>
      <w:r w:rsidR="00F14784" w:rsidRPr="006472BD">
        <w:rPr>
          <w:sz w:val="28"/>
          <w:szCs w:val="28"/>
        </w:rPr>
        <w:t>указать порядок действий по передаче сведен</w:t>
      </w:r>
      <w:r w:rsidR="00C34A09" w:rsidRPr="006472BD">
        <w:rPr>
          <w:sz w:val="28"/>
          <w:szCs w:val="28"/>
        </w:rPr>
        <w:t>ий об условиях транспортирования</w:t>
      </w:r>
      <w:r w:rsidR="00F14784" w:rsidRPr="006472BD">
        <w:rPr>
          <w:sz w:val="28"/>
          <w:szCs w:val="28"/>
        </w:rPr>
        <w:t xml:space="preserve"> провайдеру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F14784" w:rsidRPr="006472BD">
        <w:rPr>
          <w:sz w:val="28"/>
          <w:szCs w:val="28"/>
        </w:rPr>
        <w:t>.</w:t>
      </w:r>
    </w:p>
    <w:p w14:paraId="0C8CD0E5" w14:textId="0A4D18EA" w:rsidR="00490A42" w:rsidRPr="006472BD" w:rsidRDefault="00F14784" w:rsidP="0007780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6.5 При планировании программ проверки квалификации, провайдеру </w:t>
      </w:r>
      <w:r w:rsidR="00BA61B5">
        <w:rPr>
          <w:sz w:val="28"/>
          <w:szCs w:val="28"/>
        </w:rPr>
        <w:t xml:space="preserve">ПК </w:t>
      </w:r>
      <w:r w:rsidRPr="006472BD">
        <w:rPr>
          <w:sz w:val="28"/>
          <w:szCs w:val="28"/>
        </w:rPr>
        <w:t xml:space="preserve">необходимо предусмотреть действия, связанные с </w:t>
      </w:r>
      <w:r w:rsidR="00490A42" w:rsidRPr="006472BD">
        <w:rPr>
          <w:sz w:val="28"/>
          <w:szCs w:val="28"/>
        </w:rPr>
        <w:t>непредвиденны</w:t>
      </w:r>
      <w:r w:rsidRPr="006472BD">
        <w:rPr>
          <w:sz w:val="28"/>
          <w:szCs w:val="28"/>
        </w:rPr>
        <w:t>ми</w:t>
      </w:r>
      <w:r w:rsidR="00490A42" w:rsidRPr="006472BD">
        <w:rPr>
          <w:sz w:val="28"/>
          <w:szCs w:val="28"/>
        </w:rPr>
        <w:t xml:space="preserve"> повреждени</w:t>
      </w:r>
      <w:r w:rsidRPr="006472BD">
        <w:rPr>
          <w:sz w:val="28"/>
          <w:szCs w:val="28"/>
        </w:rPr>
        <w:t>ями</w:t>
      </w:r>
      <w:r w:rsidR="00490A42" w:rsidRPr="006472BD">
        <w:rPr>
          <w:sz w:val="28"/>
          <w:szCs w:val="28"/>
        </w:rPr>
        <w:t xml:space="preserve"> или утрат</w:t>
      </w:r>
      <w:r w:rsidRPr="006472BD">
        <w:rPr>
          <w:sz w:val="28"/>
          <w:szCs w:val="28"/>
        </w:rPr>
        <w:t>ой</w:t>
      </w:r>
      <w:r w:rsidR="00490A42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="005225ED" w:rsidRPr="006472BD">
        <w:rPr>
          <w:sz w:val="28"/>
          <w:szCs w:val="28"/>
        </w:rPr>
        <w:t xml:space="preserve">. Следует уделить особое внимание этому вопросу при реализации последовательных </w:t>
      </w:r>
      <w:r w:rsidR="00BC5037" w:rsidRPr="006472BD">
        <w:rPr>
          <w:sz w:val="28"/>
          <w:szCs w:val="28"/>
        </w:rPr>
        <w:t>программ</w:t>
      </w:r>
      <w:r w:rsidR="00C34A09" w:rsidRPr="006472BD">
        <w:rPr>
          <w:sz w:val="28"/>
          <w:szCs w:val="28"/>
        </w:rPr>
        <w:t>,</w:t>
      </w:r>
      <w:r w:rsidR="00BC5037" w:rsidRPr="006472BD">
        <w:rPr>
          <w:sz w:val="28"/>
          <w:szCs w:val="28"/>
        </w:rPr>
        <w:t xml:space="preserve"> при</w:t>
      </w:r>
      <w:r w:rsidR="005225ED" w:rsidRPr="006472BD">
        <w:rPr>
          <w:sz w:val="28"/>
          <w:szCs w:val="28"/>
        </w:rPr>
        <w:t xml:space="preserve"> использ</w:t>
      </w:r>
      <w:r w:rsidR="00BC5037" w:rsidRPr="006472BD">
        <w:rPr>
          <w:sz w:val="28"/>
          <w:szCs w:val="28"/>
        </w:rPr>
        <w:t>овании</w:t>
      </w:r>
      <w:r w:rsidR="005225ED" w:rsidRPr="006472BD">
        <w:rPr>
          <w:sz w:val="28"/>
          <w:szCs w:val="28"/>
        </w:rPr>
        <w:t xml:space="preserve"> единственн</w:t>
      </w:r>
      <w:r w:rsidR="00BC5037" w:rsidRPr="006472BD">
        <w:rPr>
          <w:sz w:val="28"/>
          <w:szCs w:val="28"/>
        </w:rPr>
        <w:t>ого</w:t>
      </w:r>
      <w:r w:rsidR="005225ED" w:rsidRPr="006472BD">
        <w:rPr>
          <w:sz w:val="28"/>
          <w:szCs w:val="28"/>
        </w:rPr>
        <w:t xml:space="preserve"> экземпляр</w:t>
      </w:r>
      <w:r w:rsidR="00BC5037" w:rsidRPr="006472BD">
        <w:rPr>
          <w:sz w:val="28"/>
          <w:szCs w:val="28"/>
        </w:rPr>
        <w:t>а</w:t>
      </w:r>
      <w:r w:rsidR="005225ED" w:rsidRPr="006472BD">
        <w:rPr>
          <w:sz w:val="28"/>
          <w:szCs w:val="28"/>
        </w:rPr>
        <w:t xml:space="preserve"> средства измерений.</w:t>
      </w:r>
    </w:p>
    <w:p w14:paraId="6616B731" w14:textId="77777777" w:rsidR="00490A42" w:rsidRPr="006472BD" w:rsidRDefault="00490A42" w:rsidP="00945810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</w:p>
    <w:p w14:paraId="3D9DF107" w14:textId="25FFEB99" w:rsidR="00C23F33" w:rsidRPr="006472BD" w:rsidRDefault="00C23F33" w:rsidP="00077808">
      <w:pPr>
        <w:pStyle w:val="1"/>
      </w:pPr>
      <w:bookmarkStart w:id="74" w:name="_Toc138347765"/>
      <w:r w:rsidRPr="006472BD">
        <w:t>Взаимодействие с участниками</w:t>
      </w:r>
      <w:bookmarkEnd w:id="74"/>
    </w:p>
    <w:p w14:paraId="65FE054D" w14:textId="7D723FF7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.1 </w:t>
      </w:r>
      <w:r w:rsidR="00C23F33" w:rsidRPr="006472BD">
        <w:rPr>
          <w:sz w:val="28"/>
          <w:szCs w:val="28"/>
        </w:rPr>
        <w:t>Провайдер</w:t>
      </w:r>
      <w:r w:rsidR="00486773" w:rsidRPr="006472BD">
        <w:rPr>
          <w:sz w:val="28"/>
          <w:szCs w:val="28"/>
        </w:rPr>
        <w:t>у</w:t>
      </w:r>
      <w:r w:rsidR="00C23F33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C23F33" w:rsidRPr="006472BD">
        <w:rPr>
          <w:sz w:val="28"/>
          <w:szCs w:val="28"/>
        </w:rPr>
        <w:t xml:space="preserve">до начала реализации программ </w:t>
      </w:r>
      <w:r w:rsidR="00BA4931">
        <w:rPr>
          <w:sz w:val="28"/>
          <w:szCs w:val="28"/>
        </w:rPr>
        <w:t>следует</w:t>
      </w:r>
      <w:r w:rsidR="00BA4931" w:rsidRPr="006472BD">
        <w:rPr>
          <w:sz w:val="28"/>
          <w:szCs w:val="28"/>
        </w:rPr>
        <w:t xml:space="preserve"> </w:t>
      </w:r>
      <w:r w:rsidR="00C23F33" w:rsidRPr="006472BD">
        <w:rPr>
          <w:sz w:val="28"/>
          <w:szCs w:val="28"/>
        </w:rPr>
        <w:t xml:space="preserve">предоставить участникам </w:t>
      </w:r>
      <w:r w:rsidR="00AE5B71" w:rsidRPr="006472BD">
        <w:rPr>
          <w:sz w:val="28"/>
          <w:szCs w:val="28"/>
        </w:rPr>
        <w:t xml:space="preserve">достаточную </w:t>
      </w:r>
      <w:r w:rsidR="00C23F33" w:rsidRPr="006472BD">
        <w:rPr>
          <w:sz w:val="28"/>
          <w:szCs w:val="28"/>
        </w:rPr>
        <w:t>информацию о программе проверок квалификации</w:t>
      </w:r>
      <w:r w:rsidR="00AA648E" w:rsidRPr="006472BD">
        <w:rPr>
          <w:sz w:val="28"/>
          <w:szCs w:val="28"/>
        </w:rPr>
        <w:t xml:space="preserve"> в виде краткого описания программы</w:t>
      </w:r>
      <w:r w:rsidR="00AE5B71" w:rsidRPr="006472BD">
        <w:rPr>
          <w:sz w:val="28"/>
          <w:szCs w:val="28"/>
        </w:rPr>
        <w:t xml:space="preserve">, которая необходима участникам для оценки возможности участия в конкретном </w:t>
      </w:r>
      <w:r w:rsidR="00F13D93">
        <w:rPr>
          <w:sz w:val="28"/>
          <w:szCs w:val="28"/>
        </w:rPr>
        <w:t>туре проверки квалификации</w:t>
      </w:r>
      <w:r w:rsidR="00AE5B71" w:rsidRPr="006472BD">
        <w:rPr>
          <w:sz w:val="28"/>
          <w:szCs w:val="28"/>
        </w:rPr>
        <w:t>, в том числе оценки собственных измерительных возможностей</w:t>
      </w:r>
      <w:r w:rsidR="00641DDA" w:rsidRPr="006472BD">
        <w:rPr>
          <w:sz w:val="28"/>
          <w:szCs w:val="28"/>
        </w:rPr>
        <w:t>.</w:t>
      </w:r>
      <w:r w:rsidR="008D0D4F" w:rsidRPr="006472BD">
        <w:rPr>
          <w:sz w:val="28"/>
          <w:szCs w:val="28"/>
        </w:rPr>
        <w:t xml:space="preserve"> </w:t>
      </w:r>
      <w:r w:rsidR="008D0D4F" w:rsidRPr="00F90F60">
        <w:rPr>
          <w:bCs/>
          <w:sz w:val="28"/>
          <w:szCs w:val="28"/>
        </w:rPr>
        <w:t>Пример кратко</w:t>
      </w:r>
      <w:r w:rsidR="008D0D4F" w:rsidRPr="006472BD">
        <w:rPr>
          <w:bCs/>
          <w:sz w:val="28"/>
          <w:szCs w:val="28"/>
        </w:rPr>
        <w:t>го</w:t>
      </w:r>
      <w:r w:rsidR="008D0D4F" w:rsidRPr="00F90F60">
        <w:rPr>
          <w:bCs/>
          <w:sz w:val="28"/>
          <w:szCs w:val="28"/>
        </w:rPr>
        <w:t xml:space="preserve"> описани</w:t>
      </w:r>
      <w:r w:rsidR="008D0D4F" w:rsidRPr="006472BD">
        <w:rPr>
          <w:bCs/>
          <w:sz w:val="28"/>
          <w:szCs w:val="28"/>
        </w:rPr>
        <w:t>я</w:t>
      </w:r>
      <w:r w:rsidR="00BC5A42">
        <w:rPr>
          <w:bCs/>
          <w:sz w:val="28"/>
          <w:szCs w:val="28"/>
        </w:rPr>
        <w:t xml:space="preserve"> тура</w:t>
      </w:r>
      <w:r w:rsidR="008D0D4F" w:rsidRPr="00F90F60">
        <w:rPr>
          <w:bCs/>
          <w:sz w:val="28"/>
          <w:szCs w:val="28"/>
        </w:rPr>
        <w:t xml:space="preserve"> программы проверки квалификации по калибровке</w:t>
      </w:r>
      <w:r w:rsidR="008D0D4F" w:rsidRPr="006472BD">
        <w:rPr>
          <w:bCs/>
          <w:sz w:val="28"/>
          <w:szCs w:val="28"/>
        </w:rPr>
        <w:t xml:space="preserve"> приведен в </w:t>
      </w:r>
      <w:r w:rsidR="0062100A">
        <w:rPr>
          <w:bCs/>
          <w:sz w:val="28"/>
          <w:szCs w:val="28"/>
        </w:rPr>
        <w:t>П</w:t>
      </w:r>
      <w:r w:rsidR="0062100A" w:rsidRPr="006472BD">
        <w:rPr>
          <w:bCs/>
          <w:sz w:val="28"/>
          <w:szCs w:val="28"/>
        </w:rPr>
        <w:t xml:space="preserve">риложении </w:t>
      </w:r>
      <w:r w:rsidR="008D0D4F" w:rsidRPr="006472BD">
        <w:rPr>
          <w:bCs/>
          <w:sz w:val="28"/>
          <w:szCs w:val="28"/>
        </w:rPr>
        <w:t>2.</w:t>
      </w:r>
    </w:p>
    <w:p w14:paraId="44B97DE9" w14:textId="3DA2F793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.2 </w:t>
      </w:r>
      <w:r w:rsidR="00E90DF8" w:rsidRPr="006472BD">
        <w:rPr>
          <w:sz w:val="28"/>
          <w:szCs w:val="28"/>
        </w:rPr>
        <w:t xml:space="preserve">Для </w:t>
      </w:r>
      <w:r w:rsidR="009F491B" w:rsidRPr="006472BD">
        <w:rPr>
          <w:sz w:val="28"/>
          <w:szCs w:val="28"/>
        </w:rPr>
        <w:t xml:space="preserve">систематизации анализа </w:t>
      </w:r>
      <w:r w:rsidR="00016423" w:rsidRPr="006472BD">
        <w:rPr>
          <w:sz w:val="28"/>
          <w:szCs w:val="28"/>
        </w:rPr>
        <w:t xml:space="preserve">заявок </w:t>
      </w:r>
      <w:r w:rsidR="003B09EC" w:rsidRPr="00F90F60">
        <w:rPr>
          <w:sz w:val="28"/>
          <w:szCs w:val="28"/>
        </w:rPr>
        <w:t>участников</w:t>
      </w:r>
      <w:r w:rsidR="003B09EC" w:rsidRPr="006472BD">
        <w:rPr>
          <w:sz w:val="28"/>
          <w:szCs w:val="28"/>
        </w:rPr>
        <w:t xml:space="preserve"> </w:t>
      </w:r>
      <w:r w:rsidR="00B53040" w:rsidRPr="006472BD">
        <w:rPr>
          <w:sz w:val="28"/>
          <w:szCs w:val="28"/>
        </w:rPr>
        <w:t xml:space="preserve">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F491B" w:rsidRPr="006472BD">
        <w:rPr>
          <w:sz w:val="28"/>
          <w:szCs w:val="28"/>
        </w:rPr>
        <w:t>рекомендуется</w:t>
      </w:r>
      <w:r w:rsidR="006E00DE" w:rsidRPr="006472BD">
        <w:rPr>
          <w:sz w:val="28"/>
          <w:szCs w:val="28"/>
        </w:rPr>
        <w:t xml:space="preserve"> разработать форму </w:t>
      </w:r>
      <w:r w:rsidR="009F491B" w:rsidRPr="006472BD">
        <w:rPr>
          <w:sz w:val="28"/>
          <w:szCs w:val="28"/>
        </w:rPr>
        <w:t>анкеты-</w:t>
      </w:r>
      <w:r w:rsidR="006E00DE" w:rsidRPr="006472BD">
        <w:rPr>
          <w:sz w:val="28"/>
          <w:szCs w:val="28"/>
        </w:rPr>
        <w:t xml:space="preserve">заявки, </w:t>
      </w:r>
      <w:r w:rsidR="00DA64FF">
        <w:rPr>
          <w:sz w:val="28"/>
          <w:szCs w:val="28"/>
        </w:rPr>
        <w:t>в которую рекомендуется включить</w:t>
      </w:r>
      <w:r w:rsidR="006E00DE" w:rsidRPr="006472BD">
        <w:rPr>
          <w:sz w:val="28"/>
          <w:szCs w:val="28"/>
        </w:rPr>
        <w:t xml:space="preserve"> следующую информацию</w:t>
      </w:r>
      <w:r w:rsidR="009F491B" w:rsidRPr="006472BD">
        <w:rPr>
          <w:sz w:val="28"/>
          <w:szCs w:val="28"/>
        </w:rPr>
        <w:t xml:space="preserve"> о потенциальном участнике</w:t>
      </w:r>
      <w:r w:rsidR="006E00DE" w:rsidRPr="006472BD">
        <w:rPr>
          <w:sz w:val="28"/>
          <w:szCs w:val="28"/>
        </w:rPr>
        <w:t>:</w:t>
      </w:r>
    </w:p>
    <w:p w14:paraId="67C01496" w14:textId="63CB5A13" w:rsidR="006E00DE" w:rsidRPr="006472BD" w:rsidRDefault="006E00DE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диапазон измерений</w:t>
      </w:r>
      <w:r w:rsidR="009F491B" w:rsidRPr="006472BD">
        <w:rPr>
          <w:sz w:val="28"/>
          <w:szCs w:val="28"/>
        </w:rPr>
        <w:t xml:space="preserve"> участника</w:t>
      </w:r>
      <w:r w:rsidRPr="006472BD">
        <w:rPr>
          <w:sz w:val="28"/>
          <w:szCs w:val="28"/>
        </w:rPr>
        <w:t>;</w:t>
      </w:r>
    </w:p>
    <w:p w14:paraId="71421EEC" w14:textId="0B4B856A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заявляемая минимальная </w:t>
      </w:r>
      <w:r w:rsidR="006E00DE" w:rsidRPr="006472BD">
        <w:rPr>
          <w:sz w:val="28"/>
          <w:szCs w:val="28"/>
        </w:rPr>
        <w:t>неопределенность участника;</w:t>
      </w:r>
    </w:p>
    <w:p w14:paraId="473B9605" w14:textId="12221F8E" w:rsidR="000936B8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область аккредитации участника (при наличии аккредитации);</w:t>
      </w:r>
    </w:p>
    <w:p w14:paraId="3042759A" w14:textId="0D154463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и</w:t>
      </w:r>
      <w:r w:rsidR="00915B65" w:rsidRPr="006472BD">
        <w:rPr>
          <w:sz w:val="28"/>
          <w:szCs w:val="28"/>
        </w:rPr>
        <w:t>спользуемая</w:t>
      </w:r>
      <w:r w:rsidRPr="006472BD">
        <w:rPr>
          <w:sz w:val="28"/>
          <w:szCs w:val="28"/>
        </w:rPr>
        <w:t xml:space="preserve"> участником</w:t>
      </w:r>
      <w:r w:rsidR="00915B65" w:rsidRPr="006472BD">
        <w:rPr>
          <w:sz w:val="28"/>
          <w:szCs w:val="28"/>
        </w:rPr>
        <w:t xml:space="preserve"> методика калибровки (с приложением текста методики или основных характеристик</w:t>
      </w:r>
      <w:r w:rsidRPr="006472BD">
        <w:rPr>
          <w:sz w:val="28"/>
          <w:szCs w:val="28"/>
        </w:rPr>
        <w:t xml:space="preserve"> методики</w:t>
      </w:r>
      <w:r w:rsidR="00915B65" w:rsidRPr="006472BD">
        <w:rPr>
          <w:sz w:val="28"/>
          <w:szCs w:val="28"/>
        </w:rPr>
        <w:t>)</w:t>
      </w:r>
      <w:r w:rsidRPr="006472BD">
        <w:rPr>
          <w:sz w:val="28"/>
          <w:szCs w:val="28"/>
        </w:rPr>
        <w:t>;</w:t>
      </w:r>
    </w:p>
    <w:p w14:paraId="2175545F" w14:textId="4F92891B" w:rsidR="000936B8" w:rsidRPr="006472BD" w:rsidRDefault="00C409B4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C409B4">
        <w:rPr>
          <w:sz w:val="28"/>
          <w:szCs w:val="28"/>
        </w:rPr>
        <w:t>перечень оборудования с указанием его основных метрологических характеристик, планируемых к использованию участником</w:t>
      </w:r>
      <w:r w:rsidR="009922C6" w:rsidRPr="006472BD">
        <w:rPr>
          <w:sz w:val="28"/>
          <w:szCs w:val="28"/>
        </w:rPr>
        <w:t>.</w:t>
      </w:r>
    </w:p>
    <w:p w14:paraId="630713D0" w14:textId="3A5B303A" w:rsidR="00A35891" w:rsidRDefault="008D0D4F" w:rsidP="00555878">
      <w:pPr>
        <w:suppressAutoHyphens/>
        <w:spacing w:line="360" w:lineRule="auto"/>
        <w:ind w:right="-284"/>
        <w:jc w:val="both"/>
        <w:rPr>
          <w:b/>
        </w:rPr>
      </w:pPr>
      <w:r w:rsidRPr="00F90F60">
        <w:rPr>
          <w:bCs/>
          <w:sz w:val="28"/>
          <w:szCs w:val="28"/>
        </w:rPr>
        <w:lastRenderedPageBreak/>
        <w:t>Пример анкет</w:t>
      </w:r>
      <w:r w:rsidRPr="006472BD">
        <w:rPr>
          <w:bCs/>
          <w:sz w:val="28"/>
          <w:szCs w:val="28"/>
        </w:rPr>
        <w:t>ы</w:t>
      </w:r>
      <w:r w:rsidRPr="00F90F60">
        <w:rPr>
          <w:bCs/>
          <w:sz w:val="28"/>
          <w:szCs w:val="28"/>
        </w:rPr>
        <w:t xml:space="preserve"> для участия в </w:t>
      </w:r>
      <w:r w:rsidR="0059782D">
        <w:rPr>
          <w:sz w:val="28"/>
          <w:szCs w:val="28"/>
        </w:rPr>
        <w:t>тура проверки квалификации</w:t>
      </w:r>
      <w:r w:rsidR="0059782D">
        <w:rPr>
          <w:bCs/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приведен в </w:t>
      </w:r>
      <w:r w:rsidR="0062100A">
        <w:rPr>
          <w:sz w:val="28"/>
          <w:szCs w:val="28"/>
        </w:rPr>
        <w:t>П</w:t>
      </w:r>
      <w:r w:rsidR="0062100A" w:rsidRPr="006472BD">
        <w:rPr>
          <w:sz w:val="28"/>
          <w:szCs w:val="28"/>
        </w:rPr>
        <w:t xml:space="preserve">риложении </w:t>
      </w:r>
      <w:r w:rsidRPr="006472BD">
        <w:rPr>
          <w:sz w:val="28"/>
          <w:szCs w:val="28"/>
        </w:rPr>
        <w:t>3.</w:t>
      </w:r>
    </w:p>
    <w:p w14:paraId="4DB2FC9D" w14:textId="77777777" w:rsidR="00555878" w:rsidRDefault="00555878" w:rsidP="0098436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26FBA7CA" w14:textId="77777777" w:rsidR="00413154" w:rsidRDefault="00413154" w:rsidP="0098436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41F94AA1" w14:textId="575602B3" w:rsidR="00991718" w:rsidRPr="006472BD" w:rsidRDefault="006675D7" w:rsidP="00991718">
      <w:pPr>
        <w:pStyle w:val="1"/>
      </w:pPr>
      <w:bookmarkStart w:id="75" w:name="_Toc115701155"/>
      <w:bookmarkStart w:id="76" w:name="_Toc116291891"/>
      <w:bookmarkStart w:id="77" w:name="_Toc115701156"/>
      <w:bookmarkStart w:id="78" w:name="_Toc116291892"/>
      <w:bookmarkStart w:id="79" w:name="_Toc107405146"/>
      <w:bookmarkEnd w:id="75"/>
      <w:bookmarkEnd w:id="76"/>
      <w:bookmarkEnd w:id="77"/>
      <w:bookmarkEnd w:id="78"/>
      <w:bookmarkEnd w:id="79"/>
      <w:r w:rsidRPr="006472BD">
        <w:t xml:space="preserve"> </w:t>
      </w:r>
      <w:bookmarkStart w:id="80" w:name="_Toc138347766"/>
      <w:r w:rsidR="00991718" w:rsidRPr="006472BD">
        <w:t xml:space="preserve">Обеспечение прослеживаемости </w:t>
      </w:r>
      <w:r w:rsidR="00D54672">
        <w:t>приписанных</w:t>
      </w:r>
      <w:r w:rsidR="00D54672" w:rsidRPr="006472BD">
        <w:t xml:space="preserve"> </w:t>
      </w:r>
      <w:r w:rsidR="00991718" w:rsidRPr="006472BD">
        <w:t xml:space="preserve">значений и обработка </w:t>
      </w:r>
      <w:r w:rsidRPr="006472BD">
        <w:t>результатов</w:t>
      </w:r>
      <w:r w:rsidR="00FE102B" w:rsidRPr="006472BD">
        <w:t xml:space="preserve"> </w:t>
      </w:r>
      <w:r w:rsidR="00991718" w:rsidRPr="006472BD">
        <w:t>участников</w:t>
      </w:r>
      <w:bookmarkEnd w:id="80"/>
    </w:p>
    <w:p w14:paraId="1EEA4170" w14:textId="3000902E" w:rsidR="00F91861" w:rsidRPr="006472BD" w:rsidRDefault="00991718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8.1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необходимо обеспечить</w:t>
      </w:r>
      <w:r w:rsidR="00F91861" w:rsidRPr="006472BD">
        <w:rPr>
          <w:sz w:val="28"/>
          <w:szCs w:val="28"/>
        </w:rPr>
        <w:t>:</w:t>
      </w:r>
    </w:p>
    <w:p w14:paraId="322C76F3" w14:textId="5049E999" w:rsidR="00F91861" w:rsidRPr="006472BD" w:rsidRDefault="00F91861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-</w:t>
      </w:r>
      <w:r w:rsidR="00BD029F" w:rsidRPr="006472BD">
        <w:rPr>
          <w:sz w:val="28"/>
          <w:szCs w:val="28"/>
        </w:rPr>
        <w:t xml:space="preserve"> прослеживаемость </w:t>
      </w:r>
      <w:r w:rsidR="00D54672">
        <w:rPr>
          <w:sz w:val="28"/>
          <w:szCs w:val="28"/>
        </w:rPr>
        <w:t>приписанных</w:t>
      </w:r>
      <w:r w:rsidR="00D54672" w:rsidRPr="006472BD">
        <w:rPr>
          <w:sz w:val="28"/>
          <w:szCs w:val="28"/>
        </w:rPr>
        <w:t xml:space="preserve"> </w:t>
      </w:r>
      <w:r w:rsidR="00991718" w:rsidRPr="006472BD">
        <w:rPr>
          <w:sz w:val="28"/>
          <w:szCs w:val="28"/>
        </w:rPr>
        <w:t xml:space="preserve">значений результатов калибровки </w:t>
      </w:r>
      <w:r w:rsidR="00BC5037" w:rsidRPr="006472BD">
        <w:rPr>
          <w:sz w:val="28"/>
          <w:szCs w:val="28"/>
        </w:rPr>
        <w:t>к</w:t>
      </w:r>
      <w:r w:rsidR="00991718" w:rsidRPr="006472BD">
        <w:rPr>
          <w:sz w:val="28"/>
          <w:szCs w:val="28"/>
        </w:rPr>
        <w:t xml:space="preserve"> соответствующе</w:t>
      </w:r>
      <w:r w:rsidR="00BC5037" w:rsidRPr="006472BD">
        <w:rPr>
          <w:sz w:val="28"/>
          <w:szCs w:val="28"/>
        </w:rPr>
        <w:t>му</w:t>
      </w:r>
      <w:r w:rsidR="00991718" w:rsidRPr="006472BD">
        <w:rPr>
          <w:sz w:val="28"/>
          <w:szCs w:val="28"/>
        </w:rPr>
        <w:t xml:space="preserve"> </w:t>
      </w:r>
      <w:r w:rsidR="005A6864" w:rsidRPr="006472BD">
        <w:rPr>
          <w:sz w:val="28"/>
          <w:szCs w:val="28"/>
        </w:rPr>
        <w:t>национальн</w:t>
      </w:r>
      <w:r w:rsidR="005A6864">
        <w:rPr>
          <w:sz w:val="28"/>
          <w:szCs w:val="28"/>
        </w:rPr>
        <w:t>ому</w:t>
      </w:r>
      <w:r w:rsidR="005A6864" w:rsidRPr="006472BD">
        <w:rPr>
          <w:sz w:val="28"/>
          <w:szCs w:val="28"/>
        </w:rPr>
        <w:t xml:space="preserve"> </w:t>
      </w:r>
      <w:r w:rsidR="005A6864">
        <w:rPr>
          <w:sz w:val="28"/>
          <w:szCs w:val="28"/>
        </w:rPr>
        <w:t>(или международному)</w:t>
      </w:r>
      <w:r w:rsidR="005A6864" w:rsidRPr="006472BD">
        <w:rPr>
          <w:sz w:val="28"/>
          <w:szCs w:val="28"/>
        </w:rPr>
        <w:t xml:space="preserve"> </w:t>
      </w:r>
      <w:r w:rsidR="00991718" w:rsidRPr="006472BD">
        <w:rPr>
          <w:sz w:val="28"/>
          <w:szCs w:val="28"/>
        </w:rPr>
        <w:t>эталон</w:t>
      </w:r>
      <w:r w:rsidR="00BC5037" w:rsidRPr="006472BD">
        <w:rPr>
          <w:sz w:val="28"/>
          <w:szCs w:val="28"/>
        </w:rPr>
        <w:t>у</w:t>
      </w:r>
      <w:r w:rsidR="005A6864" w:rsidRPr="005A6864">
        <w:rPr>
          <w:sz w:val="28"/>
          <w:szCs w:val="28"/>
        </w:rPr>
        <w:t xml:space="preserve"> </w:t>
      </w:r>
      <w:r w:rsidR="005A6864" w:rsidRPr="006472BD">
        <w:rPr>
          <w:sz w:val="28"/>
          <w:szCs w:val="28"/>
        </w:rPr>
        <w:t>единиц величин</w:t>
      </w:r>
      <w:r w:rsidR="00991718" w:rsidRPr="006472BD">
        <w:rPr>
          <w:sz w:val="28"/>
          <w:szCs w:val="28"/>
        </w:rPr>
        <w:t xml:space="preserve"> или первичной референтной</w:t>
      </w:r>
      <w:r w:rsidR="00365850" w:rsidRPr="006472BD">
        <w:rPr>
          <w:sz w:val="28"/>
          <w:szCs w:val="28"/>
        </w:rPr>
        <w:t xml:space="preserve"> (референтной)</w:t>
      </w:r>
      <w:r w:rsidR="00991718" w:rsidRPr="006472BD">
        <w:rPr>
          <w:sz w:val="28"/>
          <w:szCs w:val="28"/>
        </w:rPr>
        <w:t xml:space="preserve"> методик</w:t>
      </w:r>
      <w:r w:rsidR="00BC5037" w:rsidRPr="006472BD">
        <w:rPr>
          <w:sz w:val="28"/>
          <w:szCs w:val="28"/>
        </w:rPr>
        <w:t>е</w:t>
      </w:r>
      <w:r w:rsidRPr="006472BD">
        <w:rPr>
          <w:sz w:val="28"/>
          <w:szCs w:val="28"/>
        </w:rPr>
        <w:t xml:space="preserve"> измерений</w:t>
      </w:r>
      <w:r w:rsidR="001F06F4" w:rsidRPr="006472BD">
        <w:rPr>
          <w:sz w:val="28"/>
          <w:szCs w:val="28"/>
        </w:rPr>
        <w:t xml:space="preserve"> путем передачи соответствующей единицы величины </w:t>
      </w:r>
      <w:r w:rsidR="001016AA" w:rsidRPr="006472BD">
        <w:rPr>
          <w:sz w:val="28"/>
          <w:szCs w:val="28"/>
        </w:rPr>
        <w:t>ОК</w:t>
      </w:r>
      <w:r w:rsidR="00393523" w:rsidRPr="00F90F60">
        <w:rPr>
          <w:sz w:val="28"/>
          <w:szCs w:val="28"/>
        </w:rPr>
        <w:t xml:space="preserve"> через неразрывную цепь калибровок;</w:t>
      </w:r>
    </w:p>
    <w:p w14:paraId="5A9937C4" w14:textId="3E9363CE" w:rsidR="006675D7" w:rsidRPr="006472BD" w:rsidRDefault="00F91861" w:rsidP="00991718">
      <w:pPr>
        <w:suppressAutoHyphens/>
        <w:spacing w:line="360" w:lineRule="auto"/>
        <w:ind w:right="-284" w:firstLine="709"/>
        <w:jc w:val="both"/>
        <w:rPr>
          <w:b/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9664CC" w:rsidRPr="00F90F60">
        <w:rPr>
          <w:sz w:val="28"/>
          <w:szCs w:val="28"/>
        </w:rPr>
        <w:t xml:space="preserve">необходимый запас по точности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9664CC" w:rsidRPr="00F90F60">
        <w:rPr>
          <w:sz w:val="28"/>
          <w:szCs w:val="28"/>
        </w:rPr>
        <w:t>значения (как минимум равноточные) по сравнению с неопределенностью измерений участников, заявляемых участниками (в соответствии с анкетой участника или в их областях аккредитации).</w:t>
      </w:r>
    </w:p>
    <w:p w14:paraId="0F13923E" w14:textId="5C5C482A" w:rsidR="00921A2C" w:rsidRPr="006472BD" w:rsidRDefault="0063135E" w:rsidP="00991718">
      <w:pPr>
        <w:suppressAutoHyphens/>
        <w:spacing w:line="360" w:lineRule="auto"/>
        <w:ind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 </w:t>
      </w:r>
      <w:r w:rsidR="00921A2C" w:rsidRPr="006472BD">
        <w:rPr>
          <w:bCs/>
          <w:sz w:val="28"/>
          <w:szCs w:val="28"/>
        </w:rPr>
        <w:t xml:space="preserve">При использовании </w:t>
      </w:r>
      <w:r w:rsidR="00283F9D" w:rsidRPr="006472BD">
        <w:rPr>
          <w:bCs/>
          <w:sz w:val="28"/>
          <w:szCs w:val="28"/>
        </w:rPr>
        <w:t xml:space="preserve">набора данных в качестве </w:t>
      </w:r>
      <w:r w:rsidR="001016AA" w:rsidRPr="006472BD">
        <w:rPr>
          <w:sz w:val="28"/>
          <w:szCs w:val="28"/>
        </w:rPr>
        <w:t>ОК</w:t>
      </w:r>
      <w:r w:rsidR="00283F9D" w:rsidRPr="006472BD">
        <w:rPr>
          <w:bCs/>
          <w:sz w:val="28"/>
          <w:szCs w:val="28"/>
        </w:rPr>
        <w:t xml:space="preserve">, </w:t>
      </w:r>
      <w:r w:rsidR="00CF4346" w:rsidRPr="006472BD">
        <w:rPr>
          <w:bCs/>
          <w:sz w:val="28"/>
          <w:szCs w:val="28"/>
        </w:rPr>
        <w:t>данные могут быть получены путем проведения измерений (калибровки) как самим провайдером</w:t>
      </w:r>
      <w:r w:rsidR="000A40F6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ПК</w:t>
      </w:r>
      <w:r w:rsidR="00CF4346" w:rsidRPr="006472BD">
        <w:rPr>
          <w:bCs/>
          <w:sz w:val="28"/>
          <w:szCs w:val="28"/>
        </w:rPr>
        <w:t>, так и сторонней</w:t>
      </w:r>
      <w:r w:rsidR="00413251">
        <w:rPr>
          <w:bCs/>
          <w:sz w:val="28"/>
          <w:szCs w:val="28"/>
        </w:rPr>
        <w:t xml:space="preserve"> (референтной)</w:t>
      </w:r>
      <w:r w:rsidR="00CF4346" w:rsidRPr="006472BD">
        <w:rPr>
          <w:bCs/>
          <w:sz w:val="28"/>
          <w:szCs w:val="28"/>
        </w:rPr>
        <w:t xml:space="preserve"> лабораторией. В этом случае</w:t>
      </w:r>
      <w:r w:rsidR="00283F9D" w:rsidRPr="006472BD">
        <w:rPr>
          <w:bCs/>
          <w:sz w:val="28"/>
          <w:szCs w:val="28"/>
        </w:rPr>
        <w:t xml:space="preserve"> необходимо сохранять</w:t>
      </w:r>
      <w:r w:rsidR="00F619EA" w:rsidRPr="006472BD">
        <w:rPr>
          <w:bCs/>
          <w:sz w:val="28"/>
          <w:szCs w:val="28"/>
        </w:rPr>
        <w:t xml:space="preserve"> все технические</w:t>
      </w:r>
      <w:r w:rsidR="00283F9D" w:rsidRPr="006472BD">
        <w:rPr>
          <w:bCs/>
          <w:sz w:val="28"/>
          <w:szCs w:val="28"/>
        </w:rPr>
        <w:t xml:space="preserve"> записи о провед</w:t>
      </w:r>
      <w:r w:rsidR="00713000" w:rsidRPr="006472BD">
        <w:rPr>
          <w:bCs/>
          <w:sz w:val="28"/>
          <w:szCs w:val="28"/>
        </w:rPr>
        <w:t xml:space="preserve">ении </w:t>
      </w:r>
      <w:r w:rsidR="00283F9D" w:rsidRPr="006472BD">
        <w:rPr>
          <w:bCs/>
          <w:sz w:val="28"/>
          <w:szCs w:val="28"/>
        </w:rPr>
        <w:t>измерени</w:t>
      </w:r>
      <w:r w:rsidR="00713000" w:rsidRPr="006472BD">
        <w:rPr>
          <w:bCs/>
          <w:sz w:val="28"/>
          <w:szCs w:val="28"/>
        </w:rPr>
        <w:t>й</w:t>
      </w:r>
      <w:r w:rsidR="00283F9D" w:rsidRPr="006472BD">
        <w:rPr>
          <w:bCs/>
          <w:sz w:val="28"/>
          <w:szCs w:val="28"/>
        </w:rPr>
        <w:t xml:space="preserve"> для обеспечения метрологической прослеживаемости</w:t>
      </w:r>
      <w:r w:rsidR="00713000" w:rsidRPr="006472BD">
        <w:rPr>
          <w:bCs/>
          <w:sz w:val="28"/>
          <w:szCs w:val="28"/>
        </w:rPr>
        <w:t xml:space="preserve"> и возможности проведения повторных измерений в случае появления разногласий</w:t>
      </w:r>
      <w:r w:rsidR="00283F9D" w:rsidRPr="006472BD">
        <w:rPr>
          <w:bCs/>
          <w:sz w:val="28"/>
          <w:szCs w:val="28"/>
        </w:rPr>
        <w:t>.</w:t>
      </w:r>
      <w:r w:rsidR="005654B7" w:rsidRPr="006472BD">
        <w:rPr>
          <w:bCs/>
          <w:sz w:val="28"/>
          <w:szCs w:val="28"/>
        </w:rPr>
        <w:t xml:space="preserve"> В случае использования смоделированного набора данных провайдеру</w:t>
      </w:r>
      <w:r w:rsidR="000A40F6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ПК</w:t>
      </w:r>
      <w:r w:rsidR="00BA61B5" w:rsidRPr="006472BD">
        <w:rPr>
          <w:bCs/>
          <w:sz w:val="28"/>
          <w:szCs w:val="28"/>
        </w:rPr>
        <w:t xml:space="preserve"> </w:t>
      </w:r>
      <w:r w:rsidR="005654B7" w:rsidRPr="006472BD">
        <w:rPr>
          <w:bCs/>
          <w:sz w:val="28"/>
          <w:szCs w:val="28"/>
        </w:rPr>
        <w:t xml:space="preserve">необходимо теоретически обосновать использование </w:t>
      </w:r>
      <w:r w:rsidR="00641DDA" w:rsidRPr="006472BD">
        <w:rPr>
          <w:bCs/>
          <w:sz w:val="28"/>
          <w:szCs w:val="28"/>
        </w:rPr>
        <w:t xml:space="preserve">полученных метрологических </w:t>
      </w:r>
      <w:r w:rsidR="005654B7" w:rsidRPr="006472BD">
        <w:rPr>
          <w:bCs/>
          <w:sz w:val="28"/>
          <w:szCs w:val="28"/>
        </w:rPr>
        <w:t>характеристик.</w:t>
      </w:r>
    </w:p>
    <w:p w14:paraId="51BECC91" w14:textId="287E0E78" w:rsidR="00A97FDD" w:rsidRPr="006472BD" w:rsidRDefault="005225ED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r w:rsidR="0063135E">
        <w:rPr>
          <w:sz w:val="28"/>
          <w:szCs w:val="28"/>
        </w:rPr>
        <w:t>3</w:t>
      </w:r>
      <w:r w:rsidR="00A97FDD" w:rsidRPr="006472BD">
        <w:rPr>
          <w:sz w:val="28"/>
          <w:szCs w:val="28"/>
        </w:rPr>
        <w:t xml:space="preserve"> Провайдер</w:t>
      </w:r>
      <w:r w:rsidR="009922C6" w:rsidRPr="006472BD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9922C6" w:rsidRPr="006472BD">
        <w:rPr>
          <w:sz w:val="28"/>
          <w:szCs w:val="28"/>
        </w:rPr>
        <w:t xml:space="preserve">и </w:t>
      </w:r>
      <w:r w:rsidR="00646CDA" w:rsidRPr="006472BD">
        <w:rPr>
          <w:sz w:val="28"/>
          <w:szCs w:val="28"/>
        </w:rPr>
        <w:t>участники</w:t>
      </w:r>
      <w:r w:rsidR="00512421" w:rsidRPr="006472BD">
        <w:rPr>
          <w:sz w:val="28"/>
          <w:szCs w:val="28"/>
        </w:rPr>
        <w:t xml:space="preserve"> сличений, </w:t>
      </w:r>
      <w:r w:rsidR="00DF62C7" w:rsidRPr="006472BD">
        <w:rPr>
          <w:sz w:val="28"/>
          <w:szCs w:val="28"/>
        </w:rPr>
        <w:t>которы</w:t>
      </w:r>
      <w:r w:rsidR="00A97FDD" w:rsidRPr="006472BD">
        <w:rPr>
          <w:sz w:val="28"/>
          <w:szCs w:val="28"/>
        </w:rPr>
        <w:t>е</w:t>
      </w:r>
      <w:r w:rsidR="00DF62C7" w:rsidRPr="006472BD">
        <w:rPr>
          <w:sz w:val="28"/>
          <w:szCs w:val="28"/>
        </w:rPr>
        <w:t xml:space="preserve"> проводили </w:t>
      </w:r>
      <w:r w:rsidR="00512421" w:rsidRPr="006472BD">
        <w:rPr>
          <w:sz w:val="28"/>
          <w:szCs w:val="28"/>
        </w:rPr>
        <w:t>калибровку в каждой точке диапазона измерений</w:t>
      </w:r>
      <w:r w:rsidR="00DF62C7" w:rsidRPr="006472BD">
        <w:rPr>
          <w:sz w:val="28"/>
          <w:szCs w:val="28"/>
        </w:rPr>
        <w:t xml:space="preserve"> </w:t>
      </w:r>
      <w:r w:rsidR="00A97FDD" w:rsidRPr="006472BD">
        <w:rPr>
          <w:sz w:val="28"/>
          <w:szCs w:val="28"/>
        </w:rPr>
        <w:t xml:space="preserve">должны </w:t>
      </w:r>
      <w:r w:rsidR="00DF62C7" w:rsidRPr="006472BD">
        <w:rPr>
          <w:sz w:val="28"/>
          <w:szCs w:val="28"/>
        </w:rPr>
        <w:t>представл</w:t>
      </w:r>
      <w:r w:rsidR="00A97FDD" w:rsidRPr="006472BD">
        <w:rPr>
          <w:sz w:val="28"/>
          <w:szCs w:val="28"/>
        </w:rPr>
        <w:t>ять</w:t>
      </w:r>
      <w:r w:rsidR="00DF62C7" w:rsidRPr="006472BD">
        <w:rPr>
          <w:sz w:val="28"/>
          <w:szCs w:val="28"/>
        </w:rPr>
        <w:t xml:space="preserve"> полный бюджет неопределенности </w:t>
      </w:r>
      <w:r w:rsidR="00646CDA" w:rsidRPr="006472BD">
        <w:rPr>
          <w:sz w:val="28"/>
          <w:szCs w:val="28"/>
        </w:rPr>
        <w:t xml:space="preserve">измерений при калибровке. </w:t>
      </w:r>
      <w:r w:rsidR="00A97FDD" w:rsidRPr="006472BD">
        <w:rPr>
          <w:sz w:val="28"/>
          <w:szCs w:val="28"/>
        </w:rPr>
        <w:t xml:space="preserve">Провайдеру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A97FDD" w:rsidRPr="006472BD">
        <w:rPr>
          <w:sz w:val="28"/>
          <w:szCs w:val="28"/>
        </w:rPr>
        <w:t>н</w:t>
      </w:r>
      <w:r w:rsidR="00646CDA" w:rsidRPr="006472BD">
        <w:rPr>
          <w:sz w:val="28"/>
          <w:szCs w:val="28"/>
        </w:rPr>
        <w:t xml:space="preserve">еобходимо тщательно проверить корректность </w:t>
      </w:r>
      <w:r w:rsidR="00080E80" w:rsidRPr="006472BD">
        <w:rPr>
          <w:sz w:val="28"/>
          <w:szCs w:val="28"/>
        </w:rPr>
        <w:t xml:space="preserve">расчетов по </w:t>
      </w:r>
      <w:r w:rsidR="00646CDA" w:rsidRPr="006472BD">
        <w:rPr>
          <w:sz w:val="28"/>
          <w:szCs w:val="28"/>
        </w:rPr>
        <w:t>оцени</w:t>
      </w:r>
      <w:r w:rsidR="00080E80" w:rsidRPr="006472BD">
        <w:rPr>
          <w:sz w:val="28"/>
          <w:szCs w:val="28"/>
        </w:rPr>
        <w:t>ванию</w:t>
      </w:r>
      <w:r w:rsidR="00646CDA" w:rsidRPr="006472BD">
        <w:rPr>
          <w:sz w:val="28"/>
          <w:szCs w:val="28"/>
        </w:rPr>
        <w:t xml:space="preserve"> неопределенности</w:t>
      </w:r>
      <w:r w:rsidR="00080E80" w:rsidRPr="006472BD">
        <w:rPr>
          <w:sz w:val="28"/>
          <w:szCs w:val="28"/>
        </w:rPr>
        <w:t xml:space="preserve"> </w:t>
      </w:r>
      <w:r w:rsidR="00646CDA" w:rsidRPr="006472BD">
        <w:rPr>
          <w:sz w:val="28"/>
          <w:szCs w:val="28"/>
        </w:rPr>
        <w:t>в соответствии с применяемой методикой калибровки</w:t>
      </w:r>
      <w:r w:rsidR="00C34A09" w:rsidRPr="006472BD">
        <w:rPr>
          <w:sz w:val="28"/>
          <w:szCs w:val="28"/>
        </w:rPr>
        <w:t>,</w:t>
      </w:r>
      <w:r w:rsidR="00A97FDD" w:rsidRPr="006472BD">
        <w:rPr>
          <w:sz w:val="28"/>
          <w:szCs w:val="28"/>
        </w:rPr>
        <w:t xml:space="preserve"> </w:t>
      </w:r>
      <w:r w:rsidR="00D76388" w:rsidRPr="006472BD">
        <w:rPr>
          <w:sz w:val="28"/>
          <w:szCs w:val="28"/>
        </w:rPr>
        <w:t>и рекомендуется</w:t>
      </w:r>
      <w:r w:rsidR="00C34A09" w:rsidRPr="006472BD">
        <w:rPr>
          <w:sz w:val="28"/>
          <w:szCs w:val="28"/>
        </w:rPr>
        <w:t>,</w:t>
      </w:r>
      <w:r w:rsidR="00646CDA" w:rsidRPr="006472BD">
        <w:rPr>
          <w:sz w:val="28"/>
          <w:szCs w:val="28"/>
        </w:rPr>
        <w:t xml:space="preserve"> </w:t>
      </w:r>
      <w:r w:rsidR="00646CDA" w:rsidRPr="006472BD">
        <w:rPr>
          <w:sz w:val="28"/>
          <w:szCs w:val="28"/>
        </w:rPr>
        <w:lastRenderedPageBreak/>
        <w:t xml:space="preserve">провести независимый расчет бюджета неопределенности измерений. В случае выявленных </w:t>
      </w:r>
      <w:r w:rsidR="00A56660" w:rsidRPr="006472BD">
        <w:rPr>
          <w:sz w:val="28"/>
          <w:szCs w:val="28"/>
        </w:rPr>
        <w:t>неточностей</w:t>
      </w:r>
      <w:r w:rsidR="00646CDA" w:rsidRPr="006472BD">
        <w:rPr>
          <w:sz w:val="28"/>
          <w:szCs w:val="28"/>
        </w:rPr>
        <w:t xml:space="preserve"> расчетов</w:t>
      </w:r>
      <w:r w:rsidR="009664CC" w:rsidRPr="006472BD">
        <w:rPr>
          <w:sz w:val="28"/>
          <w:szCs w:val="28"/>
        </w:rPr>
        <w:t>, алгоритмов</w:t>
      </w:r>
      <w:r w:rsidR="00646CDA" w:rsidRPr="006472BD">
        <w:rPr>
          <w:sz w:val="28"/>
          <w:szCs w:val="28"/>
        </w:rPr>
        <w:t xml:space="preserve"> </w:t>
      </w:r>
      <w:r w:rsidR="009664CC" w:rsidRPr="006472BD">
        <w:rPr>
          <w:sz w:val="28"/>
          <w:szCs w:val="28"/>
        </w:rPr>
        <w:t xml:space="preserve">или других неточностей </w:t>
      </w:r>
      <w:r w:rsidR="00646CDA" w:rsidRPr="006472BD">
        <w:rPr>
          <w:sz w:val="28"/>
          <w:szCs w:val="28"/>
        </w:rPr>
        <w:t xml:space="preserve">рекомендуется </w:t>
      </w:r>
      <w:r w:rsidR="00512421" w:rsidRPr="006472BD">
        <w:rPr>
          <w:sz w:val="28"/>
          <w:szCs w:val="28"/>
        </w:rPr>
        <w:t xml:space="preserve">включить эту информацию в отчет о сличениях, </w:t>
      </w:r>
      <w:r w:rsidR="00964F1E" w:rsidRPr="006472BD">
        <w:rPr>
          <w:sz w:val="28"/>
          <w:szCs w:val="28"/>
        </w:rPr>
        <w:t>чтобы уведомить</w:t>
      </w:r>
      <w:r w:rsidR="00646CDA" w:rsidRPr="006472BD">
        <w:rPr>
          <w:sz w:val="28"/>
          <w:szCs w:val="28"/>
        </w:rPr>
        <w:t xml:space="preserve"> участников сличени</w:t>
      </w:r>
      <w:r w:rsidR="00365850" w:rsidRPr="006472BD">
        <w:rPr>
          <w:sz w:val="28"/>
          <w:szCs w:val="28"/>
        </w:rPr>
        <w:t>й</w:t>
      </w:r>
      <w:r w:rsidR="00080E80" w:rsidRPr="006472BD">
        <w:rPr>
          <w:sz w:val="28"/>
          <w:szCs w:val="28"/>
        </w:rPr>
        <w:t xml:space="preserve"> о необходимости корректировок</w:t>
      </w:r>
      <w:r w:rsidR="00646CDA" w:rsidRPr="006472BD">
        <w:rPr>
          <w:sz w:val="28"/>
          <w:szCs w:val="28"/>
        </w:rPr>
        <w:t>.</w:t>
      </w:r>
    </w:p>
    <w:p w14:paraId="5B2F2E66" w14:textId="52DA75BC" w:rsidR="006675D7" w:rsidRPr="00F90F60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r w:rsidR="0063135E">
        <w:rPr>
          <w:sz w:val="28"/>
          <w:szCs w:val="28"/>
        </w:rPr>
        <w:t>4</w:t>
      </w:r>
      <w:r w:rsidR="00A97FDD" w:rsidRPr="006472BD">
        <w:rPr>
          <w:sz w:val="28"/>
          <w:szCs w:val="28"/>
        </w:rPr>
        <w:t xml:space="preserve"> </w:t>
      </w:r>
      <w:r w:rsidR="001F06F4" w:rsidRPr="006472BD">
        <w:rPr>
          <w:sz w:val="28"/>
          <w:szCs w:val="28"/>
        </w:rPr>
        <w:t xml:space="preserve">С целью обеспечения метрологической прослеживаемости </w:t>
      </w:r>
      <w:r w:rsidR="00950418">
        <w:rPr>
          <w:sz w:val="28"/>
          <w:szCs w:val="28"/>
        </w:rPr>
        <w:t>не следует</w:t>
      </w:r>
      <w:r w:rsidR="0027794C" w:rsidRPr="006472BD">
        <w:rPr>
          <w:sz w:val="28"/>
          <w:szCs w:val="28"/>
        </w:rPr>
        <w:t xml:space="preserve"> устанавливать </w:t>
      </w:r>
      <w:r w:rsidR="00D54672">
        <w:rPr>
          <w:sz w:val="28"/>
          <w:szCs w:val="28"/>
        </w:rPr>
        <w:t>приписанные</w:t>
      </w:r>
      <w:r w:rsidR="00D54672" w:rsidRPr="006472BD">
        <w:rPr>
          <w:sz w:val="28"/>
          <w:szCs w:val="28"/>
        </w:rPr>
        <w:t xml:space="preserve"> </w:t>
      </w:r>
      <w:r w:rsidR="008B4AF5" w:rsidRPr="006472BD">
        <w:rPr>
          <w:sz w:val="28"/>
          <w:szCs w:val="28"/>
        </w:rPr>
        <w:t>значени</w:t>
      </w:r>
      <w:r w:rsidR="0027794C" w:rsidRPr="006472BD">
        <w:rPr>
          <w:sz w:val="28"/>
          <w:szCs w:val="28"/>
        </w:rPr>
        <w:t>я</w:t>
      </w:r>
      <w:r w:rsidR="008B4AF5" w:rsidRPr="006472BD">
        <w:rPr>
          <w:sz w:val="28"/>
          <w:szCs w:val="28"/>
        </w:rPr>
        <w:t>, по результатам участников</w:t>
      </w:r>
      <w:r w:rsidR="00080E80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>на основании</w:t>
      </w:r>
      <w:r w:rsidR="00080E80" w:rsidRPr="006472BD">
        <w:rPr>
          <w:sz w:val="28"/>
          <w:szCs w:val="28"/>
        </w:rPr>
        <w:t xml:space="preserve"> согласованного значения</w:t>
      </w:r>
      <w:r w:rsidR="008B4AF5" w:rsidRPr="006472BD">
        <w:rPr>
          <w:sz w:val="28"/>
          <w:szCs w:val="28"/>
        </w:rPr>
        <w:t xml:space="preserve">, как это часто делается при проверке квалификации испытательных лабораторий. </w:t>
      </w:r>
      <w:r w:rsidR="006E2637" w:rsidRPr="006472BD">
        <w:rPr>
          <w:sz w:val="28"/>
          <w:szCs w:val="28"/>
        </w:rPr>
        <w:t xml:space="preserve">В качестве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 xml:space="preserve">значения следует использовать результаты, полученные при определении метрологических характеристик </w:t>
      </w:r>
      <w:r w:rsidR="001016AA" w:rsidRPr="006472BD">
        <w:rPr>
          <w:sz w:val="28"/>
          <w:szCs w:val="28"/>
        </w:rPr>
        <w:t>ОК</w:t>
      </w:r>
      <w:r w:rsidR="006E2637" w:rsidRPr="006472BD">
        <w:rPr>
          <w:sz w:val="28"/>
          <w:szCs w:val="28"/>
        </w:rPr>
        <w:t xml:space="preserve"> при передаче ему единицы величины от эталонов, прослеживаемых через цепь неразрывных калибровок к национальным </w:t>
      </w:r>
      <w:r w:rsidR="00C67BF6">
        <w:rPr>
          <w:sz w:val="28"/>
          <w:szCs w:val="28"/>
        </w:rPr>
        <w:t>(или международным)</w:t>
      </w:r>
      <w:r w:rsidR="00C67BF6" w:rsidRPr="006472BD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>эталонам</w:t>
      </w:r>
      <w:r w:rsidR="00C67BF6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>единиц величин или первичным референтным (р</w:t>
      </w:r>
      <w:r w:rsidR="009E3DBD" w:rsidRPr="006472BD">
        <w:rPr>
          <w:sz w:val="28"/>
          <w:szCs w:val="28"/>
        </w:rPr>
        <w:t>еферентным) методикам измерений</w:t>
      </w:r>
      <w:r w:rsidR="008B4AF5" w:rsidRPr="00F90F60">
        <w:rPr>
          <w:sz w:val="28"/>
          <w:szCs w:val="28"/>
        </w:rPr>
        <w:t xml:space="preserve">. </w:t>
      </w:r>
      <w:r w:rsidR="00BA350B" w:rsidRPr="00F90F60">
        <w:rPr>
          <w:sz w:val="28"/>
          <w:szCs w:val="28"/>
        </w:rPr>
        <w:t xml:space="preserve">В качестве </w:t>
      </w:r>
      <w:r w:rsidR="0027794C" w:rsidRPr="00F90F60">
        <w:rPr>
          <w:sz w:val="28"/>
          <w:szCs w:val="28"/>
        </w:rPr>
        <w:t>характеристик</w:t>
      </w:r>
      <w:r w:rsidR="00A56FB3" w:rsidRPr="00F90F60">
        <w:rPr>
          <w:sz w:val="28"/>
          <w:szCs w:val="28"/>
        </w:rPr>
        <w:t>и</w:t>
      </w:r>
      <w:r w:rsidR="0027794C" w:rsidRPr="00F90F60">
        <w:rPr>
          <w:sz w:val="28"/>
          <w:szCs w:val="28"/>
        </w:rPr>
        <w:t xml:space="preserve"> </w:t>
      </w:r>
      <w:r w:rsidR="00BA350B" w:rsidRPr="00F90F60">
        <w:rPr>
          <w:sz w:val="28"/>
          <w:szCs w:val="28"/>
        </w:rPr>
        <w:t>функционирования</w:t>
      </w:r>
      <w:r w:rsidR="006C598D" w:rsidRPr="006472BD">
        <w:rPr>
          <w:sz w:val="28"/>
          <w:szCs w:val="28"/>
        </w:rPr>
        <w:t xml:space="preserve"> для результатов</w:t>
      </w:r>
      <w:r w:rsidR="00BA350B" w:rsidRPr="00F90F60">
        <w:rPr>
          <w:sz w:val="28"/>
          <w:szCs w:val="28"/>
        </w:rPr>
        <w:t xml:space="preserve"> рекомендуется </w:t>
      </w:r>
      <w:r w:rsidR="0027794C" w:rsidRPr="00F90F60">
        <w:rPr>
          <w:sz w:val="28"/>
          <w:szCs w:val="28"/>
        </w:rPr>
        <w:t xml:space="preserve">использовать </w:t>
      </w:r>
      <w:r w:rsidR="00617F36" w:rsidRPr="00F90F60">
        <w:rPr>
          <w:sz w:val="28"/>
          <w:szCs w:val="28"/>
        </w:rPr>
        <w:t>число</w:t>
      </w:r>
      <w:r w:rsidR="00BA350B" w:rsidRPr="00F90F60">
        <w:rPr>
          <w:sz w:val="28"/>
          <w:szCs w:val="28"/>
        </w:rPr>
        <w:t xml:space="preserve"> </w:t>
      </w:r>
      <w:r w:rsidR="00D76388" w:rsidRPr="00F90F60">
        <w:rPr>
          <w:i/>
          <w:iCs/>
          <w:sz w:val="28"/>
          <w:szCs w:val="28"/>
          <w:lang w:val="en-US"/>
        </w:rPr>
        <w:t>E</w:t>
      </w:r>
      <w:r w:rsidR="00D76388" w:rsidRPr="00F90F60">
        <w:rPr>
          <w:i/>
          <w:iCs/>
          <w:sz w:val="28"/>
          <w:szCs w:val="28"/>
          <w:vertAlign w:val="subscript"/>
          <w:lang w:val="en-US"/>
        </w:rPr>
        <w:t>n</w:t>
      </w:r>
      <w:r w:rsidR="00D76388" w:rsidRPr="00F90F60">
        <w:rPr>
          <w:i/>
          <w:iCs/>
          <w:sz w:val="28"/>
          <w:szCs w:val="28"/>
          <w:vertAlign w:val="subscript"/>
        </w:rPr>
        <w:t xml:space="preserve"> </w:t>
      </w:r>
      <w:r w:rsidR="00D76388" w:rsidRPr="00F90F60">
        <w:rPr>
          <w:sz w:val="28"/>
          <w:szCs w:val="28"/>
        </w:rPr>
        <w:t>в</w:t>
      </w:r>
      <w:r w:rsidR="00617F36" w:rsidRPr="00F90F60">
        <w:rPr>
          <w:sz w:val="28"/>
          <w:szCs w:val="28"/>
        </w:rPr>
        <w:t xml:space="preserve"> соответствии </w:t>
      </w:r>
      <w:del w:id="81" w:author="Найденко Владимир Николаевич" w:date="2023-10-31T14:36:00Z">
        <w:r w:rsidR="00617F36" w:rsidRPr="00F90F60" w:rsidDel="007F4BEA">
          <w:rPr>
            <w:sz w:val="28"/>
            <w:szCs w:val="28"/>
          </w:rPr>
          <w:delText>с пунктом</w:delText>
        </w:r>
        <w:r w:rsidR="000956A0" w:rsidDel="007F4BEA">
          <w:rPr>
            <w:sz w:val="28"/>
            <w:szCs w:val="28"/>
          </w:rPr>
          <w:delText xml:space="preserve"> </w:delText>
        </w:r>
        <w:r w:rsidR="0062100A" w:rsidDel="007F4BEA">
          <w:rPr>
            <w:sz w:val="28"/>
            <w:szCs w:val="28"/>
          </w:rPr>
          <w:delText>П</w:delText>
        </w:r>
        <w:r w:rsidR="000956A0" w:rsidDel="007F4BEA">
          <w:rPr>
            <w:sz w:val="28"/>
            <w:szCs w:val="28"/>
          </w:rPr>
          <w:delText xml:space="preserve">риложения </w:delText>
        </w:r>
        <w:r w:rsidR="000956A0" w:rsidDel="007F4BEA">
          <w:rPr>
            <w:sz w:val="28"/>
            <w:szCs w:val="28"/>
            <w:lang w:val="en-US"/>
          </w:rPr>
          <w:delText>B</w:delText>
        </w:r>
        <w:r w:rsidR="00617F36" w:rsidRPr="00F90F60" w:rsidDel="007F4BEA">
          <w:rPr>
            <w:sz w:val="28"/>
            <w:szCs w:val="28"/>
          </w:rPr>
          <w:delText xml:space="preserve"> B.4.1.1 </w:delText>
        </w:r>
      </w:del>
      <w:r w:rsidR="00617F36" w:rsidRPr="00F90F60">
        <w:rPr>
          <w:sz w:val="28"/>
          <w:szCs w:val="28"/>
        </w:rPr>
        <w:t>ГОСТ ISO/IEC 17043-2013.</w:t>
      </w:r>
    </w:p>
    <w:p w14:paraId="0675608F" w14:textId="0511BA47" w:rsidR="00B03627" w:rsidRDefault="00B03627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8.</w:t>
      </w:r>
      <w:r w:rsidR="0063135E">
        <w:rPr>
          <w:sz w:val="28"/>
          <w:szCs w:val="28"/>
        </w:rPr>
        <w:t>5</w:t>
      </w:r>
      <w:r w:rsidRPr="006472BD">
        <w:rPr>
          <w:sz w:val="28"/>
          <w:szCs w:val="28"/>
        </w:rPr>
        <w:t xml:space="preserve"> </w:t>
      </w:r>
      <w:r w:rsidR="006F4FB9" w:rsidRPr="0073298E">
        <w:rPr>
          <w:sz w:val="28"/>
          <w:szCs w:val="28"/>
        </w:rPr>
        <w:t xml:space="preserve">Рекомендуется информацию о </w:t>
      </w:r>
      <w:proofErr w:type="spellStart"/>
      <w:r w:rsidR="006F4FB9" w:rsidRPr="0073298E">
        <w:rPr>
          <w:sz w:val="28"/>
          <w:szCs w:val="28"/>
        </w:rPr>
        <w:t>переоценивании</w:t>
      </w:r>
      <w:proofErr w:type="spellEnd"/>
      <w:r w:rsidR="006F4FB9" w:rsidRPr="0073298E">
        <w:rPr>
          <w:sz w:val="28"/>
          <w:szCs w:val="28"/>
        </w:rPr>
        <w:t xml:space="preserve"> или </w:t>
      </w:r>
      <w:proofErr w:type="spellStart"/>
      <w:r w:rsidR="006F4FB9" w:rsidRPr="0073298E">
        <w:rPr>
          <w:sz w:val="28"/>
          <w:szCs w:val="28"/>
        </w:rPr>
        <w:t>недооценивании</w:t>
      </w:r>
      <w:proofErr w:type="spellEnd"/>
      <w:r w:rsidR="006F4FB9" w:rsidRPr="0073298E">
        <w:rPr>
          <w:sz w:val="28"/>
          <w:szCs w:val="28"/>
        </w:rPr>
        <w:t xml:space="preserve"> неопределенности измерений участников включать в выводы отчета программы ПК. </w:t>
      </w:r>
      <w:proofErr w:type="gramStart"/>
      <w:r w:rsidR="006F4FB9" w:rsidRPr="0073298E">
        <w:rPr>
          <w:sz w:val="28"/>
          <w:szCs w:val="28"/>
        </w:rPr>
        <w:t>При предоставлению</w:t>
      </w:r>
      <w:proofErr w:type="gramEnd"/>
      <w:r w:rsidR="006F4FB9" w:rsidRPr="0073298E">
        <w:rPr>
          <w:sz w:val="28"/>
          <w:szCs w:val="28"/>
        </w:rPr>
        <w:t xml:space="preserve"> участниками </w:t>
      </w:r>
      <w:r w:rsidRPr="006472BD">
        <w:rPr>
          <w:sz w:val="28"/>
          <w:szCs w:val="28"/>
        </w:rPr>
        <w:t>полны</w:t>
      </w:r>
      <w:r w:rsidR="006F4FB9">
        <w:rPr>
          <w:sz w:val="28"/>
          <w:szCs w:val="28"/>
        </w:rPr>
        <w:t>х</w:t>
      </w:r>
      <w:r w:rsidRPr="006472BD">
        <w:rPr>
          <w:sz w:val="28"/>
          <w:szCs w:val="28"/>
        </w:rPr>
        <w:t xml:space="preserve"> </w:t>
      </w:r>
      <w:r w:rsidR="006F4FB9" w:rsidRPr="006472BD">
        <w:rPr>
          <w:sz w:val="28"/>
          <w:szCs w:val="28"/>
        </w:rPr>
        <w:t>бюджет</w:t>
      </w:r>
      <w:r w:rsidR="006F4FB9">
        <w:rPr>
          <w:sz w:val="28"/>
          <w:szCs w:val="28"/>
        </w:rPr>
        <w:t>ов</w:t>
      </w:r>
      <w:r w:rsidR="006F4FB9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неопределенности</w:t>
      </w:r>
      <w:r w:rsidR="006F4FB9">
        <w:rPr>
          <w:sz w:val="28"/>
          <w:szCs w:val="28"/>
        </w:rPr>
        <w:t>, провай</w:t>
      </w:r>
      <w:r w:rsidR="00714E97">
        <w:rPr>
          <w:sz w:val="28"/>
          <w:szCs w:val="28"/>
        </w:rPr>
        <w:t>дер</w:t>
      </w:r>
      <w:r w:rsidRPr="006472BD">
        <w:rPr>
          <w:sz w:val="28"/>
          <w:szCs w:val="28"/>
        </w:rPr>
        <w:t xml:space="preserve"> </w:t>
      </w:r>
      <w:r w:rsidR="00714E97">
        <w:rPr>
          <w:sz w:val="28"/>
          <w:szCs w:val="28"/>
        </w:rPr>
        <w:t>может включить в проект рекомендации по</w:t>
      </w:r>
      <w:r w:rsidRPr="006472BD">
        <w:rPr>
          <w:sz w:val="28"/>
          <w:szCs w:val="28"/>
        </w:rPr>
        <w:t xml:space="preserve"> выяв</w:t>
      </w:r>
      <w:r w:rsidR="00714E97">
        <w:rPr>
          <w:sz w:val="28"/>
          <w:szCs w:val="28"/>
        </w:rPr>
        <w:t>лению</w:t>
      </w:r>
      <w:r w:rsidRPr="006472BD">
        <w:rPr>
          <w:sz w:val="28"/>
          <w:szCs w:val="28"/>
        </w:rPr>
        <w:t xml:space="preserve"> наиболее значимы</w:t>
      </w:r>
      <w:r w:rsidR="00714E97">
        <w:rPr>
          <w:sz w:val="28"/>
          <w:szCs w:val="28"/>
        </w:rPr>
        <w:t>х</w:t>
      </w:r>
      <w:r w:rsidRPr="006472BD">
        <w:rPr>
          <w:sz w:val="28"/>
          <w:szCs w:val="28"/>
        </w:rPr>
        <w:t xml:space="preserve"> источник</w:t>
      </w:r>
      <w:r w:rsidR="00714E97">
        <w:rPr>
          <w:sz w:val="28"/>
          <w:szCs w:val="28"/>
        </w:rPr>
        <w:t>ов</w:t>
      </w:r>
      <w:r w:rsidRPr="006472BD">
        <w:rPr>
          <w:sz w:val="28"/>
          <w:szCs w:val="28"/>
        </w:rPr>
        <w:t xml:space="preserve"> неопределенности, </w:t>
      </w:r>
      <w:r w:rsidR="00714E97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пути их уменьшения участникам при необходимости. </w:t>
      </w:r>
    </w:p>
    <w:p w14:paraId="7543F218" w14:textId="559FA81C" w:rsidR="00CF7F15" w:rsidRDefault="00CF7F15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79B153B7" w14:textId="77777777" w:rsidR="00413154" w:rsidRDefault="00413154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35AD1D3A" w14:textId="1423E381" w:rsidR="00FE102B" w:rsidRPr="006472BD" w:rsidRDefault="00185466" w:rsidP="00077808">
      <w:pPr>
        <w:pStyle w:val="1"/>
      </w:pPr>
      <w:bookmarkStart w:id="82" w:name="_Toc138347767"/>
      <w:r w:rsidRPr="006472BD">
        <w:t>Риски провайдера</w:t>
      </w:r>
      <w:r w:rsidR="00C57713" w:rsidRPr="006472BD">
        <w:t xml:space="preserve"> </w:t>
      </w:r>
      <w:r w:rsidR="00F26BBA">
        <w:t>ПК</w:t>
      </w:r>
      <w:bookmarkEnd w:id="82"/>
    </w:p>
    <w:p w14:paraId="4DA97330" w14:textId="618BCB78" w:rsidR="005C6A66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9.1 </w:t>
      </w:r>
      <w:r w:rsidR="000719A6" w:rsidRPr="006472BD">
        <w:rPr>
          <w:sz w:val="28"/>
          <w:szCs w:val="28"/>
        </w:rPr>
        <w:t xml:space="preserve">Риски провайдера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950815" w:rsidRPr="006472BD">
        <w:rPr>
          <w:sz w:val="28"/>
          <w:szCs w:val="28"/>
        </w:rPr>
        <w:t xml:space="preserve">могут </w:t>
      </w:r>
      <w:r w:rsidR="00365850" w:rsidRPr="006472BD">
        <w:rPr>
          <w:sz w:val="28"/>
          <w:szCs w:val="28"/>
        </w:rPr>
        <w:t>заключа</w:t>
      </w:r>
      <w:r w:rsidR="00074B85" w:rsidRPr="006472BD">
        <w:rPr>
          <w:sz w:val="28"/>
          <w:szCs w:val="28"/>
        </w:rPr>
        <w:t>т</w:t>
      </w:r>
      <w:r w:rsidR="00950815" w:rsidRPr="006472BD">
        <w:rPr>
          <w:sz w:val="28"/>
          <w:szCs w:val="28"/>
        </w:rPr>
        <w:t>ь</w:t>
      </w:r>
      <w:r w:rsidR="00074B85" w:rsidRPr="006472BD">
        <w:rPr>
          <w:sz w:val="28"/>
          <w:szCs w:val="28"/>
        </w:rPr>
        <w:t>ся</w:t>
      </w:r>
      <w:r w:rsidR="0060575D" w:rsidRPr="006472BD">
        <w:rPr>
          <w:sz w:val="28"/>
          <w:szCs w:val="28"/>
        </w:rPr>
        <w:t xml:space="preserve"> </w:t>
      </w:r>
      <w:r w:rsidR="00074B85" w:rsidRPr="006472BD">
        <w:rPr>
          <w:sz w:val="28"/>
          <w:szCs w:val="28"/>
        </w:rPr>
        <w:t xml:space="preserve">в </w:t>
      </w:r>
      <w:r w:rsidR="0060575D" w:rsidRPr="006472BD">
        <w:rPr>
          <w:sz w:val="28"/>
          <w:szCs w:val="28"/>
        </w:rPr>
        <w:t>некорректных</w:t>
      </w:r>
      <w:r w:rsidR="00074B85" w:rsidRPr="006472BD">
        <w:rPr>
          <w:sz w:val="28"/>
          <w:szCs w:val="28"/>
        </w:rPr>
        <w:t xml:space="preserve"> решениях, </w:t>
      </w:r>
      <w:r w:rsidR="0060575D" w:rsidRPr="006472BD">
        <w:rPr>
          <w:sz w:val="28"/>
          <w:szCs w:val="28"/>
        </w:rPr>
        <w:t>связан</w:t>
      </w:r>
      <w:r w:rsidR="00950815" w:rsidRPr="006472BD">
        <w:rPr>
          <w:sz w:val="28"/>
          <w:szCs w:val="28"/>
        </w:rPr>
        <w:t>н</w:t>
      </w:r>
      <w:r w:rsidR="0060575D" w:rsidRPr="006472BD">
        <w:rPr>
          <w:sz w:val="28"/>
          <w:szCs w:val="28"/>
        </w:rPr>
        <w:t>ы</w:t>
      </w:r>
      <w:r w:rsidR="00950815" w:rsidRPr="006472BD">
        <w:rPr>
          <w:sz w:val="28"/>
          <w:szCs w:val="28"/>
        </w:rPr>
        <w:t>х</w:t>
      </w:r>
      <w:r w:rsidR="0060575D" w:rsidRPr="006472BD">
        <w:rPr>
          <w:sz w:val="28"/>
          <w:szCs w:val="28"/>
        </w:rPr>
        <w:t xml:space="preserve"> </w:t>
      </w:r>
      <w:r w:rsidR="008627D5" w:rsidRPr="006472BD">
        <w:rPr>
          <w:sz w:val="28"/>
          <w:szCs w:val="28"/>
        </w:rPr>
        <w:t>с выбором</w:t>
      </w:r>
      <w:r w:rsidR="00950815"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50815" w:rsidRPr="006472BD">
        <w:rPr>
          <w:sz w:val="28"/>
          <w:szCs w:val="28"/>
        </w:rPr>
        <w:t xml:space="preserve"> и </w:t>
      </w:r>
      <w:r w:rsidR="0060575D" w:rsidRPr="006472BD">
        <w:rPr>
          <w:sz w:val="28"/>
          <w:szCs w:val="28"/>
        </w:rPr>
        <w:t xml:space="preserve">принятием решения по квалификации участников </w:t>
      </w:r>
      <w:r w:rsidR="00EA1E23" w:rsidRPr="006472BD">
        <w:rPr>
          <w:sz w:val="28"/>
          <w:szCs w:val="28"/>
        </w:rPr>
        <w:t xml:space="preserve">с учетом </w:t>
      </w:r>
      <w:r w:rsidR="0060575D" w:rsidRPr="006472BD">
        <w:rPr>
          <w:sz w:val="28"/>
          <w:szCs w:val="28"/>
        </w:rPr>
        <w:t>неопределенности</w:t>
      </w:r>
      <w:r w:rsidR="00EA1E23" w:rsidRPr="006472BD">
        <w:rPr>
          <w:sz w:val="28"/>
          <w:szCs w:val="28"/>
        </w:rPr>
        <w:t xml:space="preserve">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0575D" w:rsidRPr="006472BD">
        <w:rPr>
          <w:sz w:val="28"/>
          <w:szCs w:val="28"/>
        </w:rPr>
        <w:t>значения, установленного провайдером</w:t>
      </w:r>
      <w:r w:rsidR="00C57713" w:rsidRPr="006472BD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="0060575D" w:rsidRPr="006472BD">
        <w:rPr>
          <w:sz w:val="28"/>
          <w:szCs w:val="28"/>
        </w:rPr>
        <w:t xml:space="preserve">. </w:t>
      </w:r>
    </w:p>
    <w:p w14:paraId="01954838" w14:textId="4B099256" w:rsidR="005C6A66" w:rsidRPr="006472BD" w:rsidRDefault="00EA1E23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>П</w:t>
      </w:r>
      <w:r w:rsidR="00BA350B" w:rsidRPr="006472BD">
        <w:rPr>
          <w:sz w:val="28"/>
          <w:szCs w:val="28"/>
        </w:rPr>
        <w:t xml:space="preserve">ровайдеру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рекомендуется </w:t>
      </w:r>
      <w:r w:rsidR="005C6A66" w:rsidRPr="006472BD">
        <w:rPr>
          <w:sz w:val="28"/>
          <w:szCs w:val="28"/>
        </w:rPr>
        <w:t xml:space="preserve">учитывать </w:t>
      </w:r>
      <w:r w:rsidR="00BA350B" w:rsidRPr="006472BD">
        <w:rPr>
          <w:sz w:val="28"/>
          <w:szCs w:val="28"/>
        </w:rPr>
        <w:t>риски при</w:t>
      </w:r>
      <w:r w:rsidR="00365850" w:rsidRPr="006472BD">
        <w:rPr>
          <w:sz w:val="28"/>
          <w:szCs w:val="28"/>
        </w:rPr>
        <w:t>н</w:t>
      </w:r>
      <w:r w:rsidR="00BA350B" w:rsidRPr="006472BD">
        <w:rPr>
          <w:sz w:val="28"/>
          <w:szCs w:val="28"/>
        </w:rPr>
        <w:t xml:space="preserve">ятия </w:t>
      </w:r>
      <w:r w:rsidR="007D5DDA" w:rsidRPr="006472BD">
        <w:rPr>
          <w:sz w:val="28"/>
          <w:szCs w:val="28"/>
        </w:rPr>
        <w:t>некорректных</w:t>
      </w:r>
      <w:r w:rsidR="00BA350B" w:rsidRPr="006472BD">
        <w:rPr>
          <w:sz w:val="28"/>
          <w:szCs w:val="28"/>
        </w:rPr>
        <w:t xml:space="preserve"> решений </w:t>
      </w:r>
      <w:r w:rsidR="005C6A66" w:rsidRPr="006472BD">
        <w:rPr>
          <w:sz w:val="28"/>
          <w:szCs w:val="28"/>
        </w:rPr>
        <w:t>связанные с:</w:t>
      </w:r>
    </w:p>
    <w:p w14:paraId="40ECC91B" w14:textId="493FBB9E" w:rsidR="00950815" w:rsidRPr="006472BD" w:rsidRDefault="00950815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выбором методики (методик) калибровки (</w:t>
      </w:r>
      <w:r w:rsidR="008627D5" w:rsidRPr="006472BD">
        <w:rPr>
          <w:sz w:val="28"/>
          <w:szCs w:val="28"/>
        </w:rPr>
        <w:t xml:space="preserve">в случае, </w:t>
      </w:r>
      <w:r w:rsidRPr="006472BD">
        <w:rPr>
          <w:sz w:val="28"/>
          <w:szCs w:val="28"/>
        </w:rPr>
        <w:t>если методику определяет провайдер</w:t>
      </w:r>
      <w:r w:rsidR="000A40F6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Pr="006472BD">
        <w:rPr>
          <w:sz w:val="28"/>
          <w:szCs w:val="28"/>
        </w:rPr>
        <w:t>);</w:t>
      </w:r>
    </w:p>
    <w:p w14:paraId="479023FA" w14:textId="56435873" w:rsidR="005C6A66" w:rsidRPr="006472BD" w:rsidRDefault="005C6A66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неопределенностью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BA350B" w:rsidRPr="006472BD">
        <w:rPr>
          <w:sz w:val="28"/>
          <w:szCs w:val="28"/>
        </w:rPr>
        <w:t>значения</w:t>
      </w:r>
      <w:r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E3DBD" w:rsidRPr="006472BD">
        <w:rPr>
          <w:sz w:val="28"/>
          <w:szCs w:val="28"/>
        </w:rPr>
        <w:t>, в том числе с учетом его нестабильности</w:t>
      </w:r>
      <w:r w:rsidRPr="006472BD">
        <w:rPr>
          <w:sz w:val="28"/>
          <w:szCs w:val="28"/>
        </w:rPr>
        <w:t>;</w:t>
      </w:r>
    </w:p>
    <w:p w14:paraId="4AD259DB" w14:textId="22D7863B" w:rsidR="00B3230A" w:rsidRPr="006472BD" w:rsidRDefault="00B22E11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выбором точек калибровки</w:t>
      </w:r>
      <w:r w:rsidR="00B3230A" w:rsidRPr="006472BD">
        <w:rPr>
          <w:sz w:val="28"/>
          <w:szCs w:val="28"/>
        </w:rPr>
        <w:t>.</w:t>
      </w:r>
    </w:p>
    <w:bookmarkEnd w:id="1"/>
    <w:bookmarkEnd w:id="20"/>
    <w:bookmarkEnd w:id="21"/>
    <w:bookmarkEnd w:id="22"/>
    <w:p w14:paraId="4F597D46" w14:textId="77777777" w:rsidR="008F058E" w:rsidRDefault="008F058E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201D60" w14:textId="2985A13A" w:rsidR="00001B8C" w:rsidRPr="008F058E" w:rsidRDefault="00001B8C" w:rsidP="00F90F60">
      <w:pPr>
        <w:pStyle w:val="1"/>
        <w:numPr>
          <w:ilvl w:val="0"/>
          <w:numId w:val="0"/>
        </w:numPr>
      </w:pPr>
      <w:bookmarkStart w:id="83" w:name="_Toc138347768"/>
      <w:r w:rsidRPr="008F058E">
        <w:lastRenderedPageBreak/>
        <w:t>Библиография</w:t>
      </w:r>
      <w:bookmarkEnd w:id="83"/>
    </w:p>
    <w:p w14:paraId="128F5301" w14:textId="00A41CBB" w:rsidR="00083E4E" w:rsidRPr="006472BD" w:rsidRDefault="00A4109D" w:rsidP="00F90F60">
      <w:pPr>
        <w:pStyle w:val="ab"/>
        <w:suppressAutoHyphens/>
        <w:spacing w:line="360" w:lineRule="auto"/>
        <w:ind w:left="0" w:right="-284"/>
        <w:jc w:val="both"/>
        <w:rPr>
          <w:sz w:val="28"/>
          <w:szCs w:val="28"/>
        </w:rPr>
      </w:pPr>
      <w:bookmarkStart w:id="84" w:name="_Hlk105517077"/>
      <w:r w:rsidRPr="006472BD">
        <w:rPr>
          <w:sz w:val="28"/>
          <w:szCs w:val="28"/>
        </w:rPr>
        <w:t>ГОСТ ISO/IEC 17043-2013</w:t>
      </w:r>
      <w:bookmarkEnd w:id="84"/>
      <w:r w:rsidRPr="006472BD">
        <w:rPr>
          <w:sz w:val="28"/>
          <w:szCs w:val="28"/>
        </w:rPr>
        <w:t xml:space="preserve"> Оценка соответствия. Основные требования к проведению проверки квалификации.</w:t>
      </w:r>
      <w:r w:rsidR="00083E4E" w:rsidRPr="006472BD">
        <w:rPr>
          <w:sz w:val="28"/>
          <w:szCs w:val="28"/>
        </w:rPr>
        <w:br w:type="page"/>
      </w:r>
    </w:p>
    <w:p w14:paraId="04B4FC19" w14:textId="3A9A4BDC" w:rsidR="00A84941" w:rsidRPr="006472BD" w:rsidRDefault="00A84941" w:rsidP="00A84941">
      <w:pPr>
        <w:pStyle w:val="1"/>
        <w:numPr>
          <w:ilvl w:val="0"/>
          <w:numId w:val="0"/>
        </w:numPr>
      </w:pPr>
      <w:bookmarkStart w:id="85" w:name="_Toc138347769"/>
      <w:r w:rsidRPr="006472BD">
        <w:lastRenderedPageBreak/>
        <w:t xml:space="preserve">Приложение 1 </w:t>
      </w:r>
      <w:r w:rsidRPr="00F90F60">
        <w:rPr>
          <w:b w:val="0"/>
          <w:bCs/>
        </w:rPr>
        <w:t xml:space="preserve">Пример </w:t>
      </w:r>
      <w:r w:rsidR="00B30C84" w:rsidRPr="00F90F60">
        <w:rPr>
          <w:b w:val="0"/>
          <w:bCs/>
        </w:rPr>
        <w:t>оценки</w:t>
      </w:r>
      <w:r w:rsidR="00410DFE" w:rsidRPr="006472BD">
        <w:rPr>
          <w:b w:val="0"/>
          <w:bCs/>
        </w:rPr>
        <w:t xml:space="preserve"> результатов</w:t>
      </w:r>
      <w:r w:rsidR="00B30C84" w:rsidRPr="00F90F60">
        <w:rPr>
          <w:b w:val="0"/>
          <w:bCs/>
        </w:rPr>
        <w:t xml:space="preserve"> </w:t>
      </w:r>
      <w:r w:rsidR="00F26BBA">
        <w:rPr>
          <w:b w:val="0"/>
          <w:bCs/>
        </w:rPr>
        <w:t>МЛС</w:t>
      </w:r>
      <w:r w:rsidR="00F26BBA" w:rsidRPr="00F90F60">
        <w:rPr>
          <w:b w:val="0"/>
          <w:bCs/>
        </w:rPr>
        <w:t xml:space="preserve"> </w:t>
      </w:r>
      <w:r w:rsidR="00B30C84" w:rsidRPr="00F90F60">
        <w:rPr>
          <w:b w:val="0"/>
          <w:bCs/>
        </w:rPr>
        <w:t>в области калибровки с использованием набора данных</w:t>
      </w:r>
      <w:bookmarkEnd w:id="85"/>
    </w:p>
    <w:p w14:paraId="65D9CBBB" w14:textId="60E51B06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</w:p>
    <w:p w14:paraId="1C7CC3F2" w14:textId="63CCAFE5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 xml:space="preserve">Интерпретационные </w:t>
      </w:r>
      <w:r w:rsidR="00F26BBA">
        <w:rPr>
          <w:b/>
          <w:bCs/>
          <w:sz w:val="22"/>
          <w:szCs w:val="22"/>
        </w:rPr>
        <w:t>МЛС</w:t>
      </w:r>
      <w:r w:rsidR="00F26BBA" w:rsidRPr="00F90F60">
        <w:rPr>
          <w:b/>
          <w:bCs/>
          <w:sz w:val="22"/>
          <w:szCs w:val="22"/>
        </w:rPr>
        <w:t xml:space="preserve"> </w:t>
      </w:r>
      <w:r w:rsidRPr="00F90F60">
        <w:rPr>
          <w:b/>
          <w:bCs/>
          <w:sz w:val="22"/>
          <w:szCs w:val="22"/>
        </w:rPr>
        <w:t>в области калибровки с использованием набора данных</w:t>
      </w:r>
    </w:p>
    <w:p w14:paraId="7975E0F8" w14:textId="23DE85BB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Образцом для проверки квалификации являются смоделированные наборы данных, имитирующие результаты измерений при калибровке. Каждый участник получает набор</w:t>
      </w:r>
      <w:r w:rsidR="00DE6641" w:rsidRPr="00F90F60">
        <w:rPr>
          <w:sz w:val="22"/>
          <w:szCs w:val="22"/>
        </w:rPr>
        <w:t xml:space="preserve"> данных</w:t>
      </w:r>
      <w:r w:rsidRPr="00F90F60">
        <w:rPr>
          <w:sz w:val="22"/>
          <w:szCs w:val="22"/>
        </w:rPr>
        <w:t>.</w:t>
      </w:r>
    </w:p>
    <w:p w14:paraId="3A4483EE" w14:textId="3E84DD4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 xml:space="preserve">Участники должны представить провайдеру </w:t>
      </w:r>
      <w:r w:rsidR="00F26BBA">
        <w:rPr>
          <w:sz w:val="22"/>
          <w:szCs w:val="22"/>
        </w:rPr>
        <w:t>ПК</w:t>
      </w:r>
      <w:r w:rsidR="00F26BBA" w:rsidRPr="00F90F60">
        <w:rPr>
          <w:sz w:val="22"/>
          <w:szCs w:val="22"/>
        </w:rPr>
        <w:t xml:space="preserve"> </w:t>
      </w:r>
      <w:r w:rsidRPr="00F90F60">
        <w:rPr>
          <w:sz w:val="22"/>
          <w:szCs w:val="22"/>
        </w:rPr>
        <w:t xml:space="preserve">следующие результаты: </w:t>
      </w:r>
    </w:p>
    <w:p w14:paraId="7186026C" w14:textId="77777777" w:rsidR="00A84941" w:rsidRPr="00F90F60" w:rsidRDefault="00A84941" w:rsidP="00A84941">
      <w:pPr>
        <w:pStyle w:val="ab"/>
        <w:numPr>
          <w:ilvl w:val="0"/>
          <w:numId w:val="18"/>
        </w:numPr>
        <w:suppressAutoHyphens/>
        <w:spacing w:line="360" w:lineRule="auto"/>
        <w:ind w:left="0" w:right="-284" w:firstLine="426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бюджет неопределенности; расширенную неопределенность для откалиброванного образца.</w:t>
      </w:r>
    </w:p>
    <w:p w14:paraId="3D17D595" w14:textId="0A29B4A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 xml:space="preserve">Характеристики функционирования каждого участника провайдер </w:t>
      </w:r>
      <w:r w:rsidR="00F26BBA">
        <w:rPr>
          <w:sz w:val="22"/>
          <w:szCs w:val="22"/>
        </w:rPr>
        <w:t>ПК</w:t>
      </w:r>
      <w:r w:rsidR="00F26BBA" w:rsidRPr="00F90F60">
        <w:rPr>
          <w:sz w:val="22"/>
          <w:szCs w:val="22"/>
        </w:rPr>
        <w:t xml:space="preserve"> </w:t>
      </w:r>
      <w:r w:rsidRPr="00F90F60">
        <w:rPr>
          <w:sz w:val="22"/>
          <w:szCs w:val="22"/>
        </w:rPr>
        <w:t>оценивает по бальной шкале по трем блокам, в соответствии с таблицей 1:</w:t>
      </w:r>
    </w:p>
    <w:p w14:paraId="28A4A887" w14:textId="7777777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Таблица 1 Критерии оценки участников</w:t>
      </w:r>
    </w:p>
    <w:tbl>
      <w:tblPr>
        <w:tblStyle w:val="af6"/>
        <w:tblW w:w="0" w:type="auto"/>
        <w:tblInd w:w="-289" w:type="dxa"/>
        <w:tblLook w:val="04A0" w:firstRow="1" w:lastRow="0" w:firstColumn="1" w:lastColumn="0" w:noHBand="0" w:noVBand="1"/>
      </w:tblPr>
      <w:tblGrid>
        <w:gridCol w:w="1649"/>
        <w:gridCol w:w="1649"/>
        <w:gridCol w:w="1584"/>
        <w:gridCol w:w="1584"/>
        <w:gridCol w:w="1584"/>
        <w:gridCol w:w="1584"/>
      </w:tblGrid>
      <w:tr w:rsidR="00A84941" w:rsidRPr="006472BD" w14:paraId="3173BE39" w14:textId="77777777" w:rsidTr="009A331B">
        <w:tc>
          <w:tcPr>
            <w:tcW w:w="3298" w:type="dxa"/>
            <w:gridSpan w:val="2"/>
            <w:vMerge w:val="restart"/>
            <w:vAlign w:val="center"/>
          </w:tcPr>
          <w:p w14:paraId="4FE218D6" w14:textId="77777777" w:rsidR="00A84941" w:rsidRPr="00F90F60" w:rsidRDefault="00A84941" w:rsidP="009A331B">
            <w:pPr>
              <w:suppressAutoHyphens/>
              <w:spacing w:line="360" w:lineRule="auto"/>
              <w:ind w:right="-284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6336" w:type="dxa"/>
            <w:gridSpan w:val="4"/>
            <w:vAlign w:val="center"/>
          </w:tcPr>
          <w:p w14:paraId="2FDFA2C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Оценка участников в баллах</w:t>
            </w:r>
          </w:p>
        </w:tc>
      </w:tr>
      <w:tr w:rsidR="00A84941" w:rsidRPr="006472BD" w14:paraId="3897257A" w14:textId="77777777" w:rsidTr="009A331B">
        <w:tc>
          <w:tcPr>
            <w:tcW w:w="3298" w:type="dxa"/>
            <w:gridSpan w:val="2"/>
            <w:vMerge/>
            <w:vAlign w:val="center"/>
          </w:tcPr>
          <w:p w14:paraId="40557111" w14:textId="77777777" w:rsidR="00A84941" w:rsidRPr="00F90F60" w:rsidRDefault="00A84941" w:rsidP="009A331B">
            <w:pPr>
              <w:suppressAutoHyphens/>
              <w:spacing w:line="360" w:lineRule="auto"/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28DF6348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84" w:type="dxa"/>
            <w:vAlign w:val="center"/>
          </w:tcPr>
          <w:p w14:paraId="1CF08D4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84" w:type="dxa"/>
            <w:vAlign w:val="center"/>
          </w:tcPr>
          <w:p w14:paraId="5368F1F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84" w:type="dxa"/>
            <w:vAlign w:val="center"/>
          </w:tcPr>
          <w:p w14:paraId="7C17D018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84941" w:rsidRPr="006472BD" w14:paraId="011D8319" w14:textId="77777777" w:rsidTr="009A331B">
        <w:tc>
          <w:tcPr>
            <w:tcW w:w="3298" w:type="dxa"/>
            <w:gridSpan w:val="2"/>
            <w:vAlign w:val="center"/>
          </w:tcPr>
          <w:p w14:paraId="19857D6F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 Выявление выбросов</w:t>
            </w:r>
          </w:p>
        </w:tc>
        <w:tc>
          <w:tcPr>
            <w:tcW w:w="1584" w:type="dxa"/>
            <w:vAlign w:val="center"/>
          </w:tcPr>
          <w:p w14:paraId="3129C31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выявлены выброс(-ы)</w:t>
            </w:r>
          </w:p>
        </w:tc>
        <w:tc>
          <w:tcPr>
            <w:tcW w:w="1584" w:type="dxa"/>
            <w:vAlign w:val="center"/>
          </w:tcPr>
          <w:p w14:paraId="2A2D68C6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выявлены выброс(-ы)</w:t>
            </w:r>
          </w:p>
        </w:tc>
        <w:tc>
          <w:tcPr>
            <w:tcW w:w="1584" w:type="dxa"/>
            <w:vAlign w:val="center"/>
          </w:tcPr>
          <w:p w14:paraId="2B19489A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402F92A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  <w:tr w:rsidR="00A84941" w:rsidRPr="006472BD" w14:paraId="13BFE086" w14:textId="77777777" w:rsidTr="009A331B">
        <w:tc>
          <w:tcPr>
            <w:tcW w:w="1649" w:type="dxa"/>
            <w:vMerge w:val="restart"/>
            <w:vAlign w:val="center"/>
          </w:tcPr>
          <w:p w14:paraId="643B0A74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 Составление бюджета неопределенности</w:t>
            </w:r>
          </w:p>
        </w:tc>
        <w:tc>
          <w:tcPr>
            <w:tcW w:w="1649" w:type="dxa"/>
            <w:vAlign w:val="center"/>
          </w:tcPr>
          <w:p w14:paraId="480D031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2.1 Источники неопределенности</w:t>
            </w:r>
          </w:p>
        </w:tc>
        <w:tc>
          <w:tcPr>
            <w:tcW w:w="1584" w:type="dxa"/>
            <w:vAlign w:val="center"/>
          </w:tcPr>
          <w:p w14:paraId="363BA34E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28F4B20B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2 основных источника неопределенности</w:t>
            </w:r>
          </w:p>
        </w:tc>
        <w:tc>
          <w:tcPr>
            <w:tcW w:w="1584" w:type="dxa"/>
            <w:vAlign w:val="center"/>
          </w:tcPr>
          <w:p w14:paraId="4E5F072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 1 основной источник неопределенности</w:t>
            </w:r>
          </w:p>
        </w:tc>
        <w:tc>
          <w:tcPr>
            <w:tcW w:w="1584" w:type="dxa"/>
            <w:vAlign w:val="center"/>
          </w:tcPr>
          <w:p w14:paraId="2EA1E44B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учтены все основные источники неопределенности</w:t>
            </w:r>
          </w:p>
        </w:tc>
      </w:tr>
      <w:tr w:rsidR="00A84941" w:rsidRPr="006472BD" w14:paraId="6B98020D" w14:textId="77777777" w:rsidTr="009A331B">
        <w:tc>
          <w:tcPr>
            <w:tcW w:w="1649" w:type="dxa"/>
            <w:vMerge/>
            <w:vAlign w:val="center"/>
          </w:tcPr>
          <w:p w14:paraId="43152EE6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Align w:val="center"/>
          </w:tcPr>
          <w:p w14:paraId="1EB50C9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2.2 Вклады в суммарную стандартную неопределенность</w:t>
            </w:r>
          </w:p>
        </w:tc>
        <w:tc>
          <w:tcPr>
            <w:tcW w:w="1584" w:type="dxa"/>
            <w:vAlign w:val="center"/>
          </w:tcPr>
          <w:p w14:paraId="22AFD67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4EC276A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2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154DE69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 вклад 1 основного источника неопределенности</w:t>
            </w:r>
          </w:p>
        </w:tc>
        <w:tc>
          <w:tcPr>
            <w:tcW w:w="1584" w:type="dxa"/>
            <w:vAlign w:val="center"/>
          </w:tcPr>
          <w:p w14:paraId="6893079D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рассчитаны вклады всех основных источников неопределенности</w:t>
            </w:r>
          </w:p>
        </w:tc>
      </w:tr>
      <w:tr w:rsidR="00A84941" w:rsidRPr="006472BD" w14:paraId="3A1D1DE8" w14:textId="77777777" w:rsidTr="009A331B">
        <w:tc>
          <w:tcPr>
            <w:tcW w:w="3298" w:type="dxa"/>
            <w:gridSpan w:val="2"/>
            <w:vAlign w:val="center"/>
          </w:tcPr>
          <w:p w14:paraId="41939BC4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 Расчет расширенной неопределенности</w:t>
            </w:r>
          </w:p>
        </w:tc>
        <w:tc>
          <w:tcPr>
            <w:tcW w:w="1584" w:type="dxa"/>
            <w:vAlign w:val="center"/>
          </w:tcPr>
          <w:p w14:paraId="56CB8F8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рассчитана расширенная</w:t>
            </w:r>
          </w:p>
          <w:p w14:paraId="5A4E52BC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неопределенность</w:t>
            </w:r>
          </w:p>
        </w:tc>
        <w:tc>
          <w:tcPr>
            <w:tcW w:w="1584" w:type="dxa"/>
            <w:vAlign w:val="center"/>
          </w:tcPr>
          <w:p w14:paraId="09C8D99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рассчитана расширенная неопределенность</w:t>
            </w:r>
          </w:p>
        </w:tc>
        <w:tc>
          <w:tcPr>
            <w:tcW w:w="1584" w:type="dxa"/>
            <w:vAlign w:val="center"/>
          </w:tcPr>
          <w:p w14:paraId="794FD017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5EEED9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</w:tbl>
    <w:p w14:paraId="0A1130A4" w14:textId="77777777" w:rsidR="00A84941" w:rsidRPr="00F90F60" w:rsidRDefault="00A84941" w:rsidP="00A84941">
      <w:pPr>
        <w:spacing w:line="259" w:lineRule="auto"/>
        <w:ind w:firstLine="708"/>
        <w:jc w:val="both"/>
        <w:rPr>
          <w:sz w:val="22"/>
          <w:szCs w:val="22"/>
        </w:rPr>
      </w:pPr>
    </w:p>
    <w:p w14:paraId="5083B182" w14:textId="77777777" w:rsidR="00A84941" w:rsidRPr="00F90F60" w:rsidRDefault="00A84941" w:rsidP="00A84941">
      <w:pPr>
        <w:spacing w:line="259" w:lineRule="auto"/>
        <w:ind w:firstLine="708"/>
        <w:jc w:val="both"/>
        <w:rPr>
          <w:bCs/>
          <w:sz w:val="22"/>
          <w:szCs w:val="22"/>
        </w:rPr>
      </w:pPr>
      <w:r w:rsidRPr="00F90F60">
        <w:rPr>
          <w:sz w:val="22"/>
          <w:szCs w:val="22"/>
        </w:rPr>
        <w:lastRenderedPageBreak/>
        <w:t>Ито</w:t>
      </w:r>
      <w:r w:rsidRPr="00F90F60">
        <w:rPr>
          <w:bCs/>
          <w:sz w:val="22"/>
          <w:szCs w:val="22"/>
        </w:rPr>
        <w:t>говые характеристики функционирования могут быть представлены в виде комбинированного или суммарного индекса функционирования, которые могут быть представлены, например, в виде:</w:t>
      </w:r>
    </w:p>
    <w:p w14:paraId="1435BF55" w14:textId="2321D650" w:rsidR="0095451E" w:rsidRPr="00F90F60" w:rsidRDefault="0095451E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заранее установленного провайдером</w:t>
      </w:r>
      <w:r w:rsidR="000A40F6">
        <w:rPr>
          <w:bCs/>
          <w:sz w:val="22"/>
          <w:szCs w:val="22"/>
        </w:rPr>
        <w:t xml:space="preserve"> </w:t>
      </w:r>
      <w:r w:rsidR="00F26BBA">
        <w:rPr>
          <w:bCs/>
          <w:sz w:val="22"/>
          <w:szCs w:val="22"/>
        </w:rPr>
        <w:t>ПК</w:t>
      </w:r>
      <w:r w:rsidR="00F26BBA" w:rsidRPr="00F90F60">
        <w:rPr>
          <w:bCs/>
          <w:sz w:val="22"/>
          <w:szCs w:val="22"/>
        </w:rPr>
        <w:t xml:space="preserve"> </w:t>
      </w:r>
      <w:r w:rsidRPr="00F90F60">
        <w:rPr>
          <w:bCs/>
          <w:sz w:val="22"/>
          <w:szCs w:val="22"/>
        </w:rPr>
        <w:t>минимального количества баллов для получения удовлетворительной оценки;</w:t>
      </w:r>
    </w:p>
    <w:p w14:paraId="673DAF53" w14:textId="77777777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суммы всех индексов (рейтинга участников);</w:t>
      </w:r>
    </w:p>
    <w:p w14:paraId="447C00F5" w14:textId="506C458B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доли правильных результатов (например: 20 % участников, имеющих минимальное количество баллов, получают оценку «неудовлетворительно», остальные 80% получают оценку «удовлетворительно»).</w:t>
      </w:r>
    </w:p>
    <w:p w14:paraId="64B4D6A3" w14:textId="7FC44CCA" w:rsidR="00A56FB3" w:rsidRPr="006472BD" w:rsidRDefault="00A56FB3">
      <w:pPr>
        <w:spacing w:after="160" w:line="259" w:lineRule="auto"/>
        <w:rPr>
          <w:bCs/>
          <w:sz w:val="28"/>
          <w:szCs w:val="28"/>
        </w:rPr>
      </w:pPr>
      <w:r w:rsidRPr="006472BD">
        <w:rPr>
          <w:bCs/>
          <w:sz w:val="28"/>
          <w:szCs w:val="28"/>
        </w:rPr>
        <w:br w:type="page"/>
      </w:r>
    </w:p>
    <w:p w14:paraId="2AC60AF5" w14:textId="7488D8E8" w:rsidR="00A56FB3" w:rsidRPr="006472BD" w:rsidRDefault="00413154" w:rsidP="00A56FB3">
      <w:pPr>
        <w:pStyle w:val="1"/>
        <w:numPr>
          <w:ilvl w:val="0"/>
          <w:numId w:val="0"/>
        </w:numPr>
      </w:pPr>
      <w:bookmarkStart w:id="86" w:name="_Toc138347770"/>
      <w:r w:rsidRPr="006472BD">
        <w:lastRenderedPageBreak/>
        <w:t>Приложение</w:t>
      </w:r>
      <w:r w:rsidRPr="006472BD" w:rsidDel="00232B45">
        <w:t xml:space="preserve"> </w:t>
      </w:r>
      <w:r w:rsidRPr="006472BD">
        <w:t>2</w:t>
      </w:r>
      <w:r w:rsidR="00A56FB3" w:rsidRPr="006472BD">
        <w:t xml:space="preserve"> </w:t>
      </w:r>
      <w:r w:rsidR="00016423" w:rsidRPr="00F90F60">
        <w:rPr>
          <w:b w:val="0"/>
          <w:bCs/>
        </w:rPr>
        <w:t>Пример к</w:t>
      </w:r>
      <w:r w:rsidR="00A56FB3" w:rsidRPr="00F90F60">
        <w:rPr>
          <w:b w:val="0"/>
          <w:bCs/>
        </w:rPr>
        <w:t>ратко</w:t>
      </w:r>
      <w:r w:rsidR="00016423" w:rsidRPr="006472BD">
        <w:rPr>
          <w:b w:val="0"/>
          <w:bCs/>
        </w:rPr>
        <w:t>го</w:t>
      </w:r>
      <w:r w:rsidR="00A56FB3" w:rsidRPr="00F90F60">
        <w:rPr>
          <w:b w:val="0"/>
          <w:bCs/>
        </w:rPr>
        <w:t xml:space="preserve"> описани</w:t>
      </w:r>
      <w:r w:rsidR="007A7639" w:rsidRPr="006472BD">
        <w:rPr>
          <w:b w:val="0"/>
          <w:bCs/>
        </w:rPr>
        <w:t>я</w:t>
      </w:r>
      <w:r w:rsidR="00A56FB3" w:rsidRPr="00F90F60">
        <w:rPr>
          <w:b w:val="0"/>
          <w:bCs/>
        </w:rPr>
        <w:t xml:space="preserve"> </w:t>
      </w:r>
      <w:r w:rsidR="00BC5A42">
        <w:rPr>
          <w:b w:val="0"/>
          <w:bCs/>
        </w:rPr>
        <w:t xml:space="preserve">тура </w:t>
      </w:r>
      <w:r w:rsidR="00A56FB3" w:rsidRPr="00F90F60">
        <w:rPr>
          <w:b w:val="0"/>
          <w:bCs/>
        </w:rPr>
        <w:t>программы проверки квалификации по калибровке</w:t>
      </w:r>
      <w:bookmarkEnd w:id="86"/>
    </w:p>
    <w:tbl>
      <w:tblPr>
        <w:tblStyle w:val="11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41"/>
      </w:tblGrid>
      <w:tr w:rsidR="00A56FB3" w:rsidRPr="006472BD" w14:paraId="4C3338CA" w14:textId="77777777" w:rsidTr="009A331B">
        <w:tc>
          <w:tcPr>
            <w:tcW w:w="1904" w:type="dxa"/>
          </w:tcPr>
          <w:p w14:paraId="1638139F" w14:textId="77777777" w:rsidR="00A56FB3" w:rsidRPr="00F90F60" w:rsidRDefault="00A56FB3" w:rsidP="009A331B">
            <w:pPr>
              <w:tabs>
                <w:tab w:val="left" w:pos="2694"/>
              </w:tabs>
              <w:spacing w:after="44" w:line="259" w:lineRule="auto"/>
              <w:ind w:right="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41" w:type="dxa"/>
            <w:vAlign w:val="center"/>
          </w:tcPr>
          <w:p w14:paraId="1D4883BB" w14:textId="035477EF" w:rsidR="00232B45" w:rsidRDefault="008D0D4F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 xml:space="preserve">КРАТКОЕ </w:t>
            </w:r>
            <w:r w:rsidR="00A56FB3" w:rsidRPr="00F90F60">
              <w:rPr>
                <w:b/>
                <w:color w:val="000000"/>
                <w:sz w:val="22"/>
                <w:szCs w:val="22"/>
              </w:rPr>
              <w:t xml:space="preserve">ОПИСАНИЕ </w:t>
            </w:r>
            <w:r w:rsidR="0059782D" w:rsidRPr="0059782D">
              <w:rPr>
                <w:b/>
                <w:color w:val="000000"/>
                <w:sz w:val="22"/>
                <w:szCs w:val="22"/>
              </w:rPr>
              <w:t xml:space="preserve">ТУРА </w:t>
            </w:r>
          </w:p>
          <w:p w14:paraId="00557403" w14:textId="5A89B6FB" w:rsidR="00A56FB3" w:rsidRPr="00F90F60" w:rsidRDefault="00BC5A42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ПРОГРАММЫ</w:t>
            </w:r>
            <w:r w:rsidRPr="0059782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59782D" w:rsidRPr="0059782D">
              <w:rPr>
                <w:b/>
                <w:color w:val="000000"/>
                <w:sz w:val="22"/>
                <w:szCs w:val="22"/>
              </w:rPr>
              <w:t>ПРОВЕРКИ КВАЛИФИКАЦИИ</w:t>
            </w:r>
            <w:r w:rsidR="0059782D" w:rsidRPr="00F90F60" w:rsidDel="0059782D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46FBFD5A" w14:textId="692830D0" w:rsidR="00A56FB3" w:rsidRPr="00F90F60" w:rsidRDefault="00A56FB3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 xml:space="preserve">(Индекс </w:t>
            </w:r>
            <w:r w:rsidR="0059782D" w:rsidRPr="0059782D">
              <w:rPr>
                <w:b/>
                <w:i/>
                <w:iCs/>
                <w:color w:val="000000"/>
                <w:sz w:val="22"/>
                <w:szCs w:val="22"/>
              </w:rPr>
              <w:t>тура проверки квалификации</w:t>
            </w:r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64168814" w14:textId="77777777" w:rsidR="00A56FB3" w:rsidRPr="00F90F60" w:rsidRDefault="00A56FB3" w:rsidP="00A56FB3">
      <w:pPr>
        <w:spacing w:after="43" w:line="259" w:lineRule="auto"/>
        <w:rPr>
          <w:color w:val="000000"/>
          <w:sz w:val="22"/>
          <w:szCs w:val="22"/>
        </w:rPr>
      </w:pPr>
    </w:p>
    <w:p w14:paraId="4F6F5A48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Общая информация: </w:t>
      </w:r>
    </w:p>
    <w:p w14:paraId="7DE74F06" w14:textId="4F3AFA7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Участнику предоставляются следующие материалы и документы: </w:t>
      </w:r>
    </w:p>
    <w:p w14:paraId="2DCF9556" w14:textId="45E58C1B" w:rsidR="00A56FB3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инструкция для участника </w:t>
      </w:r>
      <w:r w:rsidR="0059782D" w:rsidRPr="0059782D">
        <w:rPr>
          <w:color w:val="000000"/>
          <w:sz w:val="22"/>
          <w:szCs w:val="22"/>
        </w:rPr>
        <w:t>тура проверки квалификации</w:t>
      </w:r>
      <w:r w:rsidRPr="00F90F60">
        <w:rPr>
          <w:color w:val="000000"/>
          <w:sz w:val="22"/>
          <w:szCs w:val="22"/>
        </w:rPr>
        <w:t xml:space="preserve">, один или несколько экземпляров образца для </w:t>
      </w:r>
      <w:r w:rsidR="00016423" w:rsidRPr="00F90F60">
        <w:rPr>
          <w:color w:val="000000"/>
          <w:sz w:val="22"/>
          <w:szCs w:val="22"/>
        </w:rPr>
        <w:t>проверки квалификации</w:t>
      </w:r>
      <w:r w:rsidR="00E258D4" w:rsidRPr="00F90F60">
        <w:rPr>
          <w:color w:val="000000"/>
          <w:sz w:val="22"/>
          <w:szCs w:val="22"/>
        </w:rPr>
        <w:t>.</w:t>
      </w:r>
      <w:r w:rsidRPr="00F90F60">
        <w:rPr>
          <w:color w:val="000000"/>
          <w:sz w:val="22"/>
          <w:szCs w:val="22"/>
        </w:rPr>
        <w:t xml:space="preserve"> </w:t>
      </w:r>
    </w:p>
    <w:p w14:paraId="0FA0DD56" w14:textId="507DA50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проведения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участникам предоставляются: </w:t>
      </w:r>
    </w:p>
    <w:p w14:paraId="2AFC56F3" w14:textId="0BB7347D" w:rsidR="00E258D4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по результатам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(в электронном виде)</w:t>
      </w:r>
    </w:p>
    <w:p w14:paraId="2B034975" w14:textId="64277C2C" w:rsidR="00A56FB3" w:rsidRPr="00F90F60" w:rsidRDefault="00F26BBA" w:rsidP="00F90F60">
      <w:pPr>
        <w:spacing w:after="5" w:line="30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МЛС</w:t>
      </w:r>
      <w:r w:rsidRPr="00F90F60">
        <w:rPr>
          <w:color w:val="000000"/>
          <w:sz w:val="22"/>
          <w:szCs w:val="22"/>
        </w:rPr>
        <w:t xml:space="preserve"> </w:t>
      </w:r>
      <w:r w:rsidR="00A56FB3" w:rsidRPr="00F90F60">
        <w:rPr>
          <w:color w:val="000000"/>
          <w:sz w:val="22"/>
          <w:szCs w:val="22"/>
        </w:rPr>
        <w:t xml:space="preserve">проводятся на добровольной основе по договору об оказании услуг. </w:t>
      </w:r>
    </w:p>
    <w:p w14:paraId="3825D7FC" w14:textId="77777777" w:rsidR="00A56FB3" w:rsidRPr="00F90F60" w:rsidRDefault="00A56FB3" w:rsidP="00A56FB3">
      <w:pPr>
        <w:spacing w:after="5" w:line="303" w:lineRule="auto"/>
        <w:ind w:left="425"/>
        <w:jc w:val="both"/>
        <w:rPr>
          <w:color w:val="000000"/>
          <w:sz w:val="22"/>
          <w:szCs w:val="22"/>
        </w:rPr>
      </w:pPr>
    </w:p>
    <w:p w14:paraId="1EDBA728" w14:textId="77777777" w:rsidR="00A56FB3" w:rsidRPr="00F90F60" w:rsidRDefault="00A56FB3" w:rsidP="00A56FB3">
      <w:pPr>
        <w:numPr>
          <w:ilvl w:val="0"/>
          <w:numId w:val="14"/>
        </w:numPr>
        <w:spacing w:after="5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Степень конфиденциальности результатов: </w:t>
      </w:r>
    </w:p>
    <w:p w14:paraId="351346C1" w14:textId="123CBAE8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</w:t>
      </w:r>
      <w:r w:rsidR="00E258D4" w:rsidRPr="00F90F60">
        <w:rPr>
          <w:color w:val="000000"/>
          <w:sz w:val="22"/>
          <w:szCs w:val="22"/>
        </w:rPr>
        <w:t xml:space="preserve">по результатам программы </w:t>
      </w:r>
      <w:r w:rsidRPr="00F90F60">
        <w:rPr>
          <w:color w:val="000000"/>
          <w:sz w:val="22"/>
          <w:szCs w:val="22"/>
        </w:rPr>
        <w:t xml:space="preserve">высылается по электронной почте непосредственно участникам. В отчете результаты участников </w:t>
      </w:r>
      <w:r w:rsidR="0059782D" w:rsidRPr="0059782D">
        <w:rPr>
          <w:color w:val="000000"/>
          <w:sz w:val="22"/>
          <w:szCs w:val="22"/>
        </w:rPr>
        <w:t>тура проверки квалификации</w:t>
      </w:r>
      <w:r w:rsidR="0059782D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приводятся под кодовыми номерами без указания наименования лаборатории. </w:t>
      </w:r>
    </w:p>
    <w:p w14:paraId="3F8E1EF9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4A470D86" w14:textId="77777777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Программа проверки квалификации: </w:t>
      </w:r>
    </w:p>
    <w:p w14:paraId="22DEAA12" w14:textId="5F496F3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Тип программы</w:t>
      </w:r>
      <w:r w:rsidR="00E258D4" w:rsidRPr="00F90F60">
        <w:rPr>
          <w:color w:val="000000"/>
          <w:sz w:val="22"/>
          <w:szCs w:val="22"/>
        </w:rPr>
        <w:t>:</w:t>
      </w:r>
    </w:p>
    <w:p w14:paraId="532F2697" w14:textId="59D39E44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Место проведения</w:t>
      </w:r>
      <w:r w:rsidR="00E258D4" w:rsidRPr="00F90F60">
        <w:rPr>
          <w:color w:val="000000"/>
          <w:sz w:val="22"/>
          <w:szCs w:val="22"/>
        </w:rPr>
        <w:t>:</w:t>
      </w:r>
      <w:r w:rsidRPr="00F90F60">
        <w:rPr>
          <w:color w:val="000000"/>
          <w:sz w:val="22"/>
          <w:szCs w:val="22"/>
        </w:rPr>
        <w:t xml:space="preserve"> (на территории провайдера </w:t>
      </w:r>
      <w:r w:rsidR="00F26BBA">
        <w:rPr>
          <w:color w:val="000000"/>
          <w:sz w:val="22"/>
          <w:szCs w:val="22"/>
        </w:rPr>
        <w:t>ПК</w:t>
      </w:r>
      <w:r w:rsidR="00F26BBA" w:rsidRPr="00F90F60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/в лаборатории участника) </w:t>
      </w:r>
    </w:p>
    <w:p w14:paraId="52E85595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36281018" w14:textId="266B8154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Предполагаемые участники </w:t>
      </w:r>
      <w:r w:rsidR="00F26BBA">
        <w:rPr>
          <w:b/>
          <w:color w:val="000000"/>
          <w:sz w:val="22"/>
          <w:szCs w:val="22"/>
        </w:rPr>
        <w:t>МЛС</w:t>
      </w:r>
      <w:r w:rsidRPr="00F90F60">
        <w:rPr>
          <w:b/>
          <w:color w:val="000000"/>
          <w:sz w:val="22"/>
          <w:szCs w:val="22"/>
        </w:rPr>
        <w:t xml:space="preserve">: </w:t>
      </w:r>
    </w:p>
    <w:p w14:paraId="39FE2FD4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Данная программа проверки квалификации предназначена для калибровочных лабораторий </w:t>
      </w:r>
      <w:r w:rsidRPr="00F90F60">
        <w:rPr>
          <w:i/>
          <w:iCs/>
          <w:color w:val="000000"/>
          <w:sz w:val="22"/>
          <w:szCs w:val="22"/>
        </w:rPr>
        <w:t>(описание профиля лабораторий)</w:t>
      </w:r>
    </w:p>
    <w:p w14:paraId="677D99F3" w14:textId="230DBF62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данной программы участники смогут продемонстрировать свою компетентность в проведении калибровки </w:t>
      </w:r>
      <w:r w:rsidRPr="00F90F60">
        <w:rPr>
          <w:i/>
          <w:iCs/>
          <w:color w:val="000000"/>
          <w:sz w:val="22"/>
          <w:szCs w:val="22"/>
        </w:rPr>
        <w:t xml:space="preserve">(средство измерений) </w:t>
      </w:r>
      <w:r w:rsidRPr="00F90F60">
        <w:rPr>
          <w:color w:val="000000"/>
          <w:sz w:val="22"/>
          <w:szCs w:val="22"/>
        </w:rPr>
        <w:t>в диапазон</w:t>
      </w:r>
      <w:r w:rsidR="00C115E4" w:rsidRPr="006472BD">
        <w:rPr>
          <w:color w:val="000000"/>
          <w:sz w:val="22"/>
          <w:szCs w:val="22"/>
        </w:rPr>
        <w:t>е(диапазонах)</w:t>
      </w:r>
      <w:r w:rsidRPr="00F90F60">
        <w:rPr>
          <w:color w:val="000000"/>
          <w:sz w:val="22"/>
          <w:szCs w:val="22"/>
        </w:rPr>
        <w:t xml:space="preserve"> (---)</w:t>
      </w:r>
    </w:p>
    <w:p w14:paraId="5887F97C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технической оснащенности участника:</w:t>
      </w:r>
    </w:p>
    <w:p w14:paraId="737AEDB3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1</w:t>
      </w:r>
    </w:p>
    <w:tbl>
      <w:tblPr>
        <w:tblStyle w:val="af6"/>
        <w:tblW w:w="0" w:type="auto"/>
        <w:tblInd w:w="-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6FB3" w:rsidRPr="006472BD" w14:paraId="61CD4F40" w14:textId="77777777" w:rsidTr="009A331B">
        <w:tc>
          <w:tcPr>
            <w:tcW w:w="3115" w:type="dxa"/>
          </w:tcPr>
          <w:p w14:paraId="4DFDDC32" w14:textId="77777777" w:rsidR="00A56FB3" w:rsidRPr="00F90F60" w:rsidRDefault="00A56FB3" w:rsidP="009A331B">
            <w:pPr>
              <w:spacing w:after="5" w:line="303" w:lineRule="auto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(тип СИ)</w:t>
            </w:r>
          </w:p>
        </w:tc>
        <w:tc>
          <w:tcPr>
            <w:tcW w:w="3115" w:type="dxa"/>
          </w:tcPr>
          <w:p w14:paraId="1EF540D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Диапазон измерений</w:t>
            </w:r>
          </w:p>
        </w:tc>
        <w:tc>
          <w:tcPr>
            <w:tcW w:w="3115" w:type="dxa"/>
          </w:tcPr>
          <w:p w14:paraId="41C5F178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Неопределенность</w:t>
            </w:r>
          </w:p>
        </w:tc>
      </w:tr>
      <w:tr w:rsidR="00A56FB3" w:rsidRPr="006472BD" w14:paraId="6824F5DB" w14:textId="77777777" w:rsidTr="009A331B">
        <w:tc>
          <w:tcPr>
            <w:tcW w:w="3115" w:type="dxa"/>
          </w:tcPr>
          <w:p w14:paraId="1C662F1B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729E505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3D43ABD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07F767DD" w14:textId="77777777" w:rsidTr="009A331B">
        <w:tc>
          <w:tcPr>
            <w:tcW w:w="3115" w:type="dxa"/>
          </w:tcPr>
          <w:p w14:paraId="6CF8B1B7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BC6AD8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2FFC9546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9583D10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92B5600" w14:textId="288C248B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Описание образца</w:t>
      </w:r>
      <w:r w:rsidR="001016AA" w:rsidRPr="006472BD">
        <w:rPr>
          <w:b/>
          <w:color w:val="000000"/>
          <w:sz w:val="22"/>
          <w:szCs w:val="22"/>
        </w:rPr>
        <w:t xml:space="preserve"> для проверки квалификации</w:t>
      </w:r>
      <w:r w:rsidRPr="00F90F60">
        <w:rPr>
          <w:b/>
          <w:color w:val="000000"/>
          <w:sz w:val="22"/>
          <w:szCs w:val="22"/>
        </w:rPr>
        <w:t xml:space="preserve">: </w:t>
      </w:r>
    </w:p>
    <w:p w14:paraId="1A5FB618" w14:textId="7698EC0C" w:rsidR="00DE6641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В качестве образца </w:t>
      </w:r>
      <w:r w:rsidR="00E258D4" w:rsidRPr="00F90F60">
        <w:rPr>
          <w:color w:val="000000"/>
          <w:sz w:val="22"/>
          <w:szCs w:val="22"/>
        </w:rPr>
        <w:t xml:space="preserve">для проверки квалификации </w:t>
      </w:r>
      <w:r w:rsidRPr="00F90F60">
        <w:rPr>
          <w:color w:val="000000"/>
          <w:sz w:val="22"/>
          <w:szCs w:val="22"/>
        </w:rPr>
        <w:t xml:space="preserve">используется </w:t>
      </w:r>
      <w:r w:rsidRPr="00F90F60">
        <w:rPr>
          <w:i/>
          <w:iCs/>
          <w:color w:val="000000"/>
          <w:sz w:val="22"/>
          <w:szCs w:val="22"/>
        </w:rPr>
        <w:t>(наименование образца, средства измерений).</w:t>
      </w:r>
      <w:r w:rsidRPr="00F90F60">
        <w:rPr>
          <w:color w:val="000000"/>
          <w:sz w:val="22"/>
          <w:szCs w:val="22"/>
        </w:rPr>
        <w:t xml:space="preserve"> Метрологические характеристики образца установлены на основании</w:t>
      </w:r>
      <w:r w:rsidR="00C115E4" w:rsidRPr="006472BD">
        <w:rPr>
          <w:color w:val="000000"/>
          <w:sz w:val="22"/>
          <w:szCs w:val="22"/>
        </w:rPr>
        <w:t xml:space="preserve"> (---)</w:t>
      </w:r>
      <w:r w:rsidRPr="00F90F60">
        <w:rPr>
          <w:color w:val="000000"/>
          <w:sz w:val="22"/>
          <w:szCs w:val="22"/>
        </w:rPr>
        <w:t xml:space="preserve"> В качестве </w:t>
      </w:r>
      <w:r w:rsidR="001D7B58" w:rsidRPr="001D7B58">
        <w:rPr>
          <w:color w:val="000000"/>
          <w:sz w:val="22"/>
          <w:szCs w:val="22"/>
        </w:rPr>
        <w:t xml:space="preserve">приписанного </w:t>
      </w:r>
      <w:r w:rsidRPr="00F90F60">
        <w:rPr>
          <w:color w:val="000000"/>
          <w:sz w:val="22"/>
          <w:szCs w:val="22"/>
        </w:rPr>
        <w:t>значения образца используются результаты калибровки с применением</w:t>
      </w:r>
      <w:r w:rsidR="00DE6641" w:rsidRPr="00F90F60">
        <w:rPr>
          <w:color w:val="000000"/>
          <w:sz w:val="22"/>
          <w:szCs w:val="22"/>
        </w:rPr>
        <w:t xml:space="preserve"> эталонов</w:t>
      </w:r>
      <w:r w:rsidR="00C115E4" w:rsidRPr="006472BD">
        <w:rPr>
          <w:color w:val="000000"/>
          <w:sz w:val="22"/>
          <w:szCs w:val="22"/>
        </w:rPr>
        <w:t xml:space="preserve"> (--)</w:t>
      </w:r>
    </w:p>
    <w:p w14:paraId="5E8EE08A" w14:textId="054D3934" w:rsidR="00A56FB3" w:rsidRPr="00F90F60" w:rsidRDefault="00DE6641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Целевая неопределенность </w:t>
      </w:r>
      <w:proofErr w:type="gramStart"/>
      <w:r w:rsidR="001D7B58" w:rsidRPr="001D7B58">
        <w:rPr>
          <w:color w:val="000000"/>
          <w:sz w:val="22"/>
          <w:szCs w:val="22"/>
        </w:rPr>
        <w:t xml:space="preserve">приписанного </w:t>
      </w:r>
      <w:r w:rsidRPr="00F90F60">
        <w:rPr>
          <w:color w:val="000000"/>
          <w:sz w:val="22"/>
          <w:szCs w:val="22"/>
        </w:rPr>
        <w:t>значения</w:t>
      </w:r>
      <w:proofErr w:type="gramEnd"/>
      <w:r w:rsidRPr="00F90F60">
        <w:rPr>
          <w:color w:val="000000"/>
          <w:sz w:val="22"/>
          <w:szCs w:val="22"/>
        </w:rPr>
        <w:t xml:space="preserve"> установленная провайдером </w:t>
      </w:r>
      <w:r w:rsidR="00F26BBA">
        <w:rPr>
          <w:color w:val="000000"/>
          <w:sz w:val="22"/>
          <w:szCs w:val="22"/>
        </w:rPr>
        <w:t>ПК</w:t>
      </w:r>
      <w:r w:rsidR="00F26BBA" w:rsidRPr="00F90F60">
        <w:rPr>
          <w:color w:val="000000"/>
          <w:sz w:val="22"/>
          <w:szCs w:val="22"/>
        </w:rPr>
        <w:t xml:space="preserve"> </w:t>
      </w:r>
      <w:r w:rsidR="00C115E4" w:rsidRPr="006472BD">
        <w:rPr>
          <w:color w:val="000000"/>
          <w:sz w:val="22"/>
          <w:szCs w:val="22"/>
        </w:rPr>
        <w:t>(---)</w:t>
      </w:r>
    </w:p>
    <w:p w14:paraId="2A490439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Определяемые показатели: </w:t>
      </w:r>
    </w:p>
    <w:p w14:paraId="4E33BC5F" w14:textId="7E983084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Измеряемая величина (контролируемый показатель) и ориентировочный интервал его значений в образце для </w:t>
      </w:r>
      <w:r w:rsidR="00F26BBA">
        <w:rPr>
          <w:color w:val="000000"/>
          <w:sz w:val="22"/>
          <w:szCs w:val="22"/>
        </w:rPr>
        <w:t>МЛС</w:t>
      </w:r>
      <w:r w:rsidR="00F26BBA" w:rsidRPr="00F90F60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приведены в таблице 2. </w:t>
      </w:r>
    </w:p>
    <w:p w14:paraId="31CE7529" w14:textId="77777777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2</w:t>
      </w:r>
    </w:p>
    <w:tbl>
      <w:tblPr>
        <w:tblStyle w:val="TableGrid1"/>
        <w:tblW w:w="9771" w:type="dxa"/>
        <w:tblInd w:w="5" w:type="dxa"/>
        <w:tblCellMar>
          <w:top w:w="1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984"/>
        <w:gridCol w:w="1982"/>
        <w:gridCol w:w="1942"/>
        <w:gridCol w:w="2863"/>
      </w:tblGrid>
      <w:tr w:rsidR="00A56FB3" w:rsidRPr="006472BD" w14:paraId="3916B3D8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67E8" w14:textId="77777777" w:rsidR="00A56FB3" w:rsidRPr="00F90F60" w:rsidRDefault="00A56FB3" w:rsidP="009A331B">
            <w:pPr>
              <w:ind w:left="10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lastRenderedPageBreak/>
              <w:t xml:space="preserve">Определяемый показатель, единица величины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0A19" w14:textId="77777777" w:rsidR="00A56FB3" w:rsidRPr="00F90F60" w:rsidRDefault="00A56FB3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Ориентировочный интервал значений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1A41" w14:textId="7E3C28A5" w:rsidR="00A56FB3" w:rsidRPr="00F90F60" w:rsidRDefault="001F181B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Минимально</w:t>
            </w:r>
            <w:r w:rsidR="00A56FB3" w:rsidRPr="00F90F60">
              <w:rPr>
                <w:color w:val="000000"/>
                <w:sz w:val="22"/>
                <w:szCs w:val="22"/>
              </w:rPr>
              <w:t xml:space="preserve"> допустимая неопределенность участника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F9CB" w14:textId="2F8A33BC" w:rsidR="00A56FB3" w:rsidRPr="00F90F60" w:rsidRDefault="00A56FB3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Методика калибровки (предоставляется провайдером </w:t>
            </w:r>
            <w:r w:rsidR="00F26BBA">
              <w:rPr>
                <w:color w:val="000000"/>
                <w:sz w:val="22"/>
                <w:szCs w:val="22"/>
              </w:rPr>
              <w:t>ПК</w:t>
            </w:r>
            <w:r w:rsidR="00F26BBA" w:rsidRPr="00F90F60">
              <w:rPr>
                <w:color w:val="000000"/>
                <w:sz w:val="22"/>
                <w:szCs w:val="22"/>
              </w:rPr>
              <w:t xml:space="preserve"> </w:t>
            </w:r>
            <w:r w:rsidRPr="00F90F60">
              <w:rPr>
                <w:color w:val="000000"/>
                <w:sz w:val="22"/>
                <w:szCs w:val="22"/>
              </w:rPr>
              <w:t>/ на выбор участника)</w:t>
            </w:r>
          </w:p>
        </w:tc>
      </w:tr>
      <w:tr w:rsidR="00A56FB3" w:rsidRPr="006472BD" w14:paraId="5C6D544A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29CE" w14:textId="77777777" w:rsidR="00A56FB3" w:rsidRPr="00F90F60" w:rsidRDefault="00A56FB3" w:rsidP="009A33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907D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DE48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45F3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1517C9C1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92FE" w14:textId="77777777" w:rsidR="00A56FB3" w:rsidRPr="00F90F60" w:rsidRDefault="00A56FB3" w:rsidP="009A33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FAA1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E2F4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9D35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8C2AD63" w14:textId="77777777" w:rsidR="001F181B" w:rsidRPr="00F90F60" w:rsidRDefault="001F181B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4CA3C03D" w14:textId="07B152D0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Дополнительные требования к методике калибровки:</w:t>
      </w:r>
    </w:p>
    <w:p w14:paraId="4112B6CE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5FBE41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Рассылка образцов: </w:t>
      </w:r>
    </w:p>
    <w:p w14:paraId="2B6A055F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транспортированию образцов:</w:t>
      </w:r>
    </w:p>
    <w:p w14:paraId="1D5CDE23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EC2A94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Оценка результатов: </w:t>
      </w:r>
    </w:p>
    <w:p w14:paraId="5CE4C3FC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Оценка характеристик функционирования участников производится в соответствии с </w:t>
      </w:r>
      <w:r w:rsidRPr="00F90F60">
        <w:rPr>
          <w:i/>
          <w:iCs/>
          <w:color w:val="000000"/>
          <w:sz w:val="22"/>
          <w:szCs w:val="22"/>
        </w:rPr>
        <w:t>(ссылка на раздел ГОСТ ISO/IEC 17043-2013)</w:t>
      </w:r>
    </w:p>
    <w:p w14:paraId="4F3F876B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533AEAC9" w14:textId="63EF8FD5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Контактные данные провайдера </w:t>
      </w:r>
      <w:r w:rsidR="00F26BBA">
        <w:rPr>
          <w:b/>
          <w:color w:val="000000"/>
          <w:sz w:val="22"/>
          <w:szCs w:val="22"/>
        </w:rPr>
        <w:t>ПК</w:t>
      </w:r>
      <w:r w:rsidRPr="00F90F60">
        <w:rPr>
          <w:b/>
          <w:color w:val="000000"/>
          <w:sz w:val="22"/>
          <w:szCs w:val="22"/>
        </w:rPr>
        <w:t>:</w:t>
      </w:r>
    </w:p>
    <w:p w14:paraId="164E15D6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color w:val="000000"/>
          <w:sz w:val="22"/>
          <w:szCs w:val="22"/>
        </w:rPr>
      </w:pPr>
    </w:p>
    <w:p w14:paraId="4CA86D09" w14:textId="390C7A2A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/>
          <w:bCs/>
          <w:color w:val="000000"/>
          <w:sz w:val="22"/>
          <w:szCs w:val="22"/>
        </w:rPr>
      </w:pPr>
      <w:r w:rsidRPr="00F90F60">
        <w:rPr>
          <w:b/>
          <w:bCs/>
          <w:color w:val="000000"/>
          <w:sz w:val="22"/>
          <w:szCs w:val="22"/>
        </w:rPr>
        <w:t xml:space="preserve">Координатор </w:t>
      </w:r>
      <w:r w:rsidR="0059782D">
        <w:rPr>
          <w:b/>
          <w:bCs/>
          <w:color w:val="000000"/>
          <w:sz w:val="22"/>
          <w:szCs w:val="22"/>
        </w:rPr>
        <w:t>программы</w:t>
      </w:r>
      <w:r w:rsidRPr="00F90F60">
        <w:rPr>
          <w:b/>
          <w:bCs/>
          <w:color w:val="000000"/>
          <w:sz w:val="22"/>
          <w:szCs w:val="22"/>
        </w:rPr>
        <w:t>:</w:t>
      </w:r>
    </w:p>
    <w:p w14:paraId="746BD83E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i/>
          <w:iCs/>
          <w:color w:val="000000"/>
          <w:sz w:val="22"/>
          <w:szCs w:val="22"/>
        </w:rPr>
        <w:t xml:space="preserve">(ФИО, тел, </w:t>
      </w:r>
      <w:r w:rsidRPr="00F90F60">
        <w:rPr>
          <w:i/>
          <w:iCs/>
          <w:color w:val="000000"/>
          <w:sz w:val="22"/>
          <w:szCs w:val="22"/>
          <w:lang w:val="en-US"/>
        </w:rPr>
        <w:t>e</w:t>
      </w:r>
      <w:r w:rsidRPr="00F90F60">
        <w:rPr>
          <w:i/>
          <w:iCs/>
          <w:color w:val="000000"/>
          <w:sz w:val="22"/>
          <w:szCs w:val="22"/>
        </w:rPr>
        <w:t>-</w:t>
      </w:r>
      <w:r w:rsidRPr="00F90F60">
        <w:rPr>
          <w:i/>
          <w:iCs/>
          <w:color w:val="000000"/>
          <w:sz w:val="22"/>
          <w:szCs w:val="22"/>
          <w:lang w:val="en-US"/>
        </w:rPr>
        <w:t>mail</w:t>
      </w:r>
      <w:r w:rsidRPr="00F90F60">
        <w:rPr>
          <w:i/>
          <w:iCs/>
          <w:color w:val="000000"/>
          <w:sz w:val="22"/>
          <w:szCs w:val="22"/>
        </w:rPr>
        <w:t>)</w:t>
      </w:r>
    </w:p>
    <w:p w14:paraId="6853CAE4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Cs/>
          <w:color w:val="000000"/>
          <w:sz w:val="22"/>
          <w:szCs w:val="22"/>
        </w:rPr>
      </w:pPr>
    </w:p>
    <w:p w14:paraId="719B7D25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Сроки проведения:</w:t>
      </w:r>
    </w:p>
    <w:p w14:paraId="751CD8FE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Начало приёма заявок: </w:t>
      </w:r>
    </w:p>
    <w:p w14:paraId="6EBD7F7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приёма заявок: </w:t>
      </w:r>
    </w:p>
    <w:p w14:paraId="76D09195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Начало рассылки образцов:</w:t>
      </w:r>
    </w:p>
    <w:p w14:paraId="3A6E03B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Окончание рассылки образцов:</w:t>
      </w:r>
    </w:p>
    <w:p w14:paraId="2991E77D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Срок на проведение калибровки одним участником (дней):</w:t>
      </w:r>
    </w:p>
    <w:p w14:paraId="5D6A75FC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раунда: </w:t>
      </w:r>
    </w:p>
    <w:p w14:paraId="1B5DDCE2" w14:textId="56317F67" w:rsidR="001F181B" w:rsidRPr="006472BD" w:rsidRDefault="00A56FB3" w:rsidP="00F90F60">
      <w:pPr>
        <w:spacing w:after="56" w:line="259" w:lineRule="auto"/>
        <w:ind w:left="-29" w:right="-24"/>
        <w:jc w:val="both"/>
        <w:rPr>
          <w:sz w:val="28"/>
          <w:szCs w:val="28"/>
        </w:rPr>
      </w:pPr>
      <w:r w:rsidRPr="006472BD">
        <w:rPr>
          <w:color w:val="000000"/>
          <w:sz w:val="28"/>
          <w:szCs w:val="28"/>
        </w:rPr>
        <w:br/>
      </w:r>
      <w:r w:rsidR="001F181B" w:rsidRPr="006472BD">
        <w:rPr>
          <w:sz w:val="28"/>
          <w:szCs w:val="28"/>
        </w:rPr>
        <w:br w:type="page"/>
      </w:r>
    </w:p>
    <w:p w14:paraId="68C79271" w14:textId="77777777" w:rsidR="00A84941" w:rsidRPr="006472BD" w:rsidRDefault="00A84941" w:rsidP="00F90F60"/>
    <w:p w14:paraId="76A9A2D3" w14:textId="263E8D22" w:rsidR="003112FE" w:rsidRPr="00F90F60" w:rsidRDefault="00083E4E" w:rsidP="00F90F60">
      <w:pPr>
        <w:pStyle w:val="1"/>
        <w:numPr>
          <w:ilvl w:val="0"/>
          <w:numId w:val="0"/>
        </w:numPr>
        <w:rPr>
          <w:b w:val="0"/>
          <w:bCs/>
        </w:rPr>
      </w:pPr>
      <w:bookmarkStart w:id="87" w:name="_Toc138347771"/>
      <w:r w:rsidRPr="006472BD">
        <w:t>Приложение</w:t>
      </w:r>
      <w:r w:rsidR="006D492F" w:rsidRPr="006472BD">
        <w:t xml:space="preserve"> </w:t>
      </w:r>
      <w:r w:rsidR="00A56FB3" w:rsidRPr="006472BD">
        <w:t xml:space="preserve">3 </w:t>
      </w:r>
      <w:r w:rsidR="007A7639" w:rsidRPr="00F90F60">
        <w:rPr>
          <w:b w:val="0"/>
          <w:bCs/>
        </w:rPr>
        <w:t>Пример а</w:t>
      </w:r>
      <w:r w:rsidR="00A56FB3" w:rsidRPr="00F90F60">
        <w:rPr>
          <w:b w:val="0"/>
          <w:bCs/>
        </w:rPr>
        <w:t>нкет</w:t>
      </w:r>
      <w:r w:rsidR="007A7639" w:rsidRPr="00F90F60">
        <w:rPr>
          <w:b w:val="0"/>
          <w:bCs/>
        </w:rPr>
        <w:t>ы</w:t>
      </w:r>
      <w:r w:rsidR="00A56FB3" w:rsidRPr="00F90F60">
        <w:rPr>
          <w:b w:val="0"/>
          <w:bCs/>
        </w:rPr>
        <w:t xml:space="preserve"> для участия в </w:t>
      </w:r>
      <w:r w:rsidR="0059782D" w:rsidRPr="0059782D">
        <w:rPr>
          <w:b w:val="0"/>
          <w:bCs/>
        </w:rPr>
        <w:t>тур</w:t>
      </w:r>
      <w:r w:rsidR="0059782D">
        <w:rPr>
          <w:b w:val="0"/>
          <w:bCs/>
        </w:rPr>
        <w:t>е</w:t>
      </w:r>
      <w:r w:rsidR="0059782D" w:rsidRPr="0059782D">
        <w:rPr>
          <w:b w:val="0"/>
          <w:bCs/>
        </w:rPr>
        <w:t xml:space="preserve"> проверки квалификации</w:t>
      </w:r>
      <w:bookmarkEnd w:id="87"/>
      <w:r w:rsidR="0059782D" w:rsidRPr="0059782D" w:rsidDel="0059782D">
        <w:rPr>
          <w:b w:val="0"/>
          <w:bCs/>
        </w:rPr>
        <w:t xml:space="preserve"> </w:t>
      </w:r>
    </w:p>
    <w:p w14:paraId="311F8B40" w14:textId="321DCA34" w:rsidR="00083E4E" w:rsidRPr="00F90F60" w:rsidRDefault="00083E4E" w:rsidP="00971053">
      <w:pPr>
        <w:pStyle w:val="ab"/>
        <w:suppressAutoHyphens/>
        <w:spacing w:line="360" w:lineRule="auto"/>
        <w:ind w:left="284" w:right="-284"/>
        <w:rPr>
          <w:b/>
          <w:bCs/>
          <w:color w:val="FF0000"/>
          <w:sz w:val="22"/>
          <w:szCs w:val="22"/>
        </w:rPr>
      </w:pPr>
    </w:p>
    <w:tbl>
      <w:tblPr>
        <w:tblW w:w="97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72"/>
        <w:gridCol w:w="1103"/>
        <w:gridCol w:w="1165"/>
        <w:gridCol w:w="2268"/>
        <w:gridCol w:w="2268"/>
      </w:tblGrid>
      <w:tr w:rsidR="003112FE" w:rsidRPr="006472BD" w14:paraId="4473C847" w14:textId="77777777" w:rsidTr="00971053">
        <w:trPr>
          <w:cantSplit/>
          <w:trHeight w:val="17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0EDE9" w14:textId="1262165D" w:rsidR="003112FE" w:rsidRPr="00F90F60" w:rsidRDefault="003112FE" w:rsidP="00971053">
            <w:pPr>
              <w:suppressAutoHyphens/>
              <w:spacing w:line="260" w:lineRule="exac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 xml:space="preserve">Сведения об </w:t>
            </w:r>
            <w:r w:rsidR="00E37DF0" w:rsidRPr="00F90F60">
              <w:rPr>
                <w:b/>
                <w:bCs/>
                <w:color w:val="000000"/>
                <w:sz w:val="22"/>
                <w:szCs w:val="22"/>
              </w:rPr>
              <w:t>организации:</w:t>
            </w:r>
          </w:p>
        </w:tc>
      </w:tr>
      <w:tr w:rsidR="003112FE" w:rsidRPr="006472BD" w14:paraId="443D9B2C" w14:textId="77777777" w:rsidTr="009A331B">
        <w:trPr>
          <w:cantSplit/>
          <w:trHeight w:val="17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04B5D" w14:textId="7DD5E2B5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82985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64DD4C15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FDBCB" w14:textId="2B6065DE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FE97D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7E0D8E85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8096A" w14:textId="538CCAD0" w:rsidR="003112FE" w:rsidRPr="00F90F60" w:rsidRDefault="00E37DF0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Контактное лицо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0E75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Должность:</w:t>
            </w:r>
          </w:p>
        </w:tc>
      </w:tr>
      <w:tr w:rsidR="003112FE" w:rsidRPr="006472BD" w14:paraId="61835B19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21736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518D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ФИО:</w:t>
            </w:r>
          </w:p>
        </w:tc>
      </w:tr>
      <w:tr w:rsidR="003112FE" w:rsidRPr="006472BD" w14:paraId="453CCB06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928E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0233D502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717" w14:textId="1D6C6F86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118DFFC6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27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EE8A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e-mail</w:t>
            </w:r>
            <w:r w:rsidRPr="00F90F60">
              <w:rPr>
                <w:color w:val="000000"/>
                <w:sz w:val="22"/>
                <w:szCs w:val="22"/>
              </w:rPr>
              <w:t>:</w:t>
            </w:r>
          </w:p>
        </w:tc>
      </w:tr>
      <w:tr w:rsidR="00E37DF0" w:rsidRPr="006472BD" w14:paraId="0C9DD8DE" w14:textId="77777777" w:rsidTr="00971053">
        <w:trPr>
          <w:cantSplit/>
          <w:trHeight w:val="6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12825" w14:textId="570D06BB" w:rsidR="00E37DF0" w:rsidRPr="00F90F60" w:rsidRDefault="00251319" w:rsidP="00971053">
            <w:pPr>
              <w:suppressAutoHyphens/>
              <w:spacing w:line="260" w:lineRule="exact"/>
              <w:ind w:left="-42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Сведения об участнике</w:t>
            </w:r>
          </w:p>
        </w:tc>
      </w:tr>
      <w:tr w:rsidR="003112FE" w:rsidRPr="006472BD" w14:paraId="6BC03E54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A080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2B7C1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95D0924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406D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№ аттестата аккредитации лаборатории (для аккредитованных лабораторий)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7365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7EE3209" w14:textId="77777777" w:rsidTr="009A331B">
        <w:trPr>
          <w:cantSplit/>
          <w:trHeight w:val="359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479E0" w14:textId="4FE65B3F" w:rsidR="003112FE" w:rsidRPr="00F90F60" w:rsidRDefault="003112FE" w:rsidP="003112FE">
            <w:pPr>
              <w:suppressAutoHyphens/>
              <w:spacing w:line="260" w:lineRule="exact"/>
              <w:ind w:left="-40"/>
              <w:jc w:val="both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Адрес</w:t>
            </w:r>
            <w:r w:rsidR="00E37DF0" w:rsidRPr="00F90F60">
              <w:rPr>
                <w:b/>
                <w:color w:val="000000"/>
                <w:sz w:val="22"/>
                <w:szCs w:val="22"/>
              </w:rPr>
              <w:t xml:space="preserve"> для доставки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90F60">
              <w:rPr>
                <w:color w:val="000000"/>
                <w:sz w:val="22"/>
                <w:szCs w:val="22"/>
              </w:rPr>
              <w:t>(с обязательным указанием индекса, области, района, города, улицы, № дома/корпус)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47160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B0DA41A" w14:textId="77777777" w:rsidTr="009A331B">
        <w:trPr>
          <w:cantSplit/>
          <w:trHeight w:val="161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26C06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 руководителя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6D31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C623EB7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D457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264000F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BA50" w14:textId="10241E7F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1562A3E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E066" w14:textId="77777777" w:rsidR="003112FE" w:rsidRPr="00F90F60" w:rsidRDefault="003112FE" w:rsidP="003112FE">
            <w:pPr>
              <w:suppressAutoHyphens/>
              <w:spacing w:line="260" w:lineRule="exact"/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044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color w:val="000000"/>
                <w:sz w:val="22"/>
                <w:szCs w:val="22"/>
              </w:rPr>
              <w:t>-</w:t>
            </w:r>
            <w:r w:rsidRPr="00F90F6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color w:val="000000"/>
                <w:sz w:val="22"/>
                <w:szCs w:val="22"/>
              </w:rPr>
              <w:t xml:space="preserve">:  </w:t>
            </w:r>
          </w:p>
        </w:tc>
      </w:tr>
      <w:tr w:rsidR="003112FE" w:rsidRPr="006472BD" w14:paraId="7B7FEB72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97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F68B0" w14:textId="6FD02FA5" w:rsidR="003112FE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Измерительные возможности</w:t>
            </w:r>
            <w:r w:rsidR="00A67E2B" w:rsidRPr="00F90F60">
              <w:rPr>
                <w:b/>
                <w:color w:val="000000"/>
                <w:sz w:val="22"/>
                <w:szCs w:val="22"/>
              </w:rPr>
              <w:t xml:space="preserve"> и техническая оснащенность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участника</w:t>
            </w:r>
          </w:p>
        </w:tc>
      </w:tr>
      <w:tr w:rsidR="00251319" w:rsidRPr="006472BD" w14:paraId="1CDD1A6B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59721" w14:textId="557FF009" w:rsidR="00251319" w:rsidRPr="00F90F60" w:rsidRDefault="00251319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Обозначение программы проверки квалификации: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DAFC5" w14:textId="779157E3" w:rsidR="00251319" w:rsidRPr="00F90F60" w:rsidRDefault="00251319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291924AF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45E18" w14:textId="60BBF399" w:rsidR="00BD2EEC" w:rsidRPr="00F90F60" w:rsidRDefault="00BD2EEC" w:rsidP="00F90F60">
            <w:pPr>
              <w:suppressAutoHyphens/>
              <w:spacing w:line="260" w:lineRule="exact"/>
              <w:ind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E6085" w14:textId="4613561A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98FF4" w14:textId="2832509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A90FD" w14:textId="45F0BA95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 xml:space="preserve">Показатель </w:t>
            </w:r>
            <w:r w:rsidRPr="00F90F60">
              <w:rPr>
                <w:bCs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BD2EEC" w:rsidRPr="006472BD" w14:paraId="1BB3C461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13702" w14:textId="7315B7BA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Диапазон измерения лаборатории, ед. величины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0624C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BE4F66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5811E8" w14:textId="5450F64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4819336D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C6F51" w14:textId="228895E3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Минимальная неопределенность участника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BEE3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EF1D9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72A94" w14:textId="65A863DC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15E51" w:rsidRPr="006472BD" w14:paraId="48210EE4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6CB667" w14:textId="140C61C5" w:rsidR="00915E51" w:rsidRPr="00F90F60" w:rsidRDefault="00915E51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Применяемое оборудование (Эталоны, СИ, меры)</w:t>
            </w:r>
            <w:r w:rsidR="005C71D3" w:rsidRPr="00F90F60">
              <w:rPr>
                <w:bCs/>
                <w:color w:val="000000"/>
                <w:sz w:val="22"/>
                <w:szCs w:val="22"/>
              </w:rPr>
              <w:t xml:space="preserve"> с обязательным указанием метрологических характеристик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E39EC" w14:textId="77777777" w:rsidR="00915E51" w:rsidRPr="00F90F60" w:rsidRDefault="00915E51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1D3" w:rsidRPr="006472BD" w14:paraId="3C984530" w14:textId="77777777" w:rsidTr="005C71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0B175B" w14:textId="25BFF574" w:rsidR="005C71D3" w:rsidRPr="00F90F60" w:rsidRDefault="005C71D3" w:rsidP="005C71D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Методика калибровки (наименование, шифр, метрологические характеристики, статус)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8BE9E2" w14:textId="77777777" w:rsidR="005C71D3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D371E49" w14:textId="5C361073" w:rsidR="009149EF" w:rsidRPr="00F90F60" w:rsidRDefault="009149EF" w:rsidP="00971053">
      <w:pPr>
        <w:pStyle w:val="ab"/>
        <w:suppressAutoHyphens/>
        <w:spacing w:line="360" w:lineRule="auto"/>
        <w:ind w:left="142" w:right="-284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>Приложения к анкете:</w:t>
      </w:r>
    </w:p>
    <w:p w14:paraId="2121E7DE" w14:textId="65E7CB03" w:rsidR="009149EF" w:rsidRPr="00F90F60" w:rsidRDefault="009149EF" w:rsidP="00971053">
      <w:pPr>
        <w:pStyle w:val="ab"/>
        <w:numPr>
          <w:ilvl w:val="0"/>
          <w:numId w:val="12"/>
        </w:numPr>
        <w:suppressAutoHyphens/>
        <w:spacing w:line="360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Область аккредитации (для аккредитованных лабораторий)</w:t>
      </w:r>
    </w:p>
    <w:p w14:paraId="6FD0C386" w14:textId="6464B067" w:rsidR="00B0735C" w:rsidRPr="00F90F60" w:rsidRDefault="009149EF" w:rsidP="00F90F60">
      <w:pPr>
        <w:pStyle w:val="ab"/>
        <w:numPr>
          <w:ilvl w:val="0"/>
          <w:numId w:val="12"/>
        </w:numPr>
        <w:suppressAutoHyphens/>
        <w:spacing w:after="160" w:line="259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Методика калибровки</w:t>
      </w:r>
    </w:p>
    <w:p w14:paraId="106AE3F6" w14:textId="3E8A0936" w:rsidR="00475105" w:rsidRDefault="0047510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9029F2" w14:textId="75D41D02" w:rsidR="008162AF" w:rsidRDefault="00475105" w:rsidP="00475105">
      <w:pPr>
        <w:pStyle w:val="1"/>
        <w:numPr>
          <w:ilvl w:val="0"/>
          <w:numId w:val="0"/>
        </w:numPr>
        <w:rPr>
          <w:b w:val="0"/>
          <w:bCs/>
        </w:rPr>
      </w:pPr>
      <w:bookmarkStart w:id="88" w:name="_Toc138347772"/>
      <w:r w:rsidRPr="006472BD">
        <w:lastRenderedPageBreak/>
        <w:t xml:space="preserve">Приложение </w:t>
      </w:r>
      <w:r w:rsidRPr="00984368">
        <w:t>4</w:t>
      </w:r>
      <w:r w:rsidRPr="006472BD">
        <w:t xml:space="preserve"> </w:t>
      </w:r>
      <w:r>
        <w:rPr>
          <w:b w:val="0"/>
          <w:bCs/>
        </w:rPr>
        <w:t>Применение методических рекомендаци</w:t>
      </w:r>
      <w:r w:rsidR="00A53474">
        <w:rPr>
          <w:b w:val="0"/>
          <w:bCs/>
        </w:rPr>
        <w:t>й</w:t>
      </w:r>
      <w:r>
        <w:rPr>
          <w:b w:val="0"/>
          <w:bCs/>
        </w:rPr>
        <w:t xml:space="preserve"> при поверке</w:t>
      </w:r>
      <w:r w:rsidR="00A53474">
        <w:rPr>
          <w:b w:val="0"/>
          <w:bCs/>
        </w:rPr>
        <w:t xml:space="preserve"> СИ</w:t>
      </w:r>
      <w:bookmarkEnd w:id="88"/>
    </w:p>
    <w:p w14:paraId="418176A5" w14:textId="19F00C4A" w:rsidR="00475105" w:rsidRDefault="00475105" w:rsidP="00475105"/>
    <w:p w14:paraId="053A09D5" w14:textId="18DDA1C5" w:rsidR="00603F9D" w:rsidRPr="0073298E" w:rsidDel="001C3AB3" w:rsidRDefault="00603F9D" w:rsidP="0073298E">
      <w:pPr>
        <w:spacing w:line="360" w:lineRule="auto"/>
        <w:ind w:firstLine="708"/>
        <w:jc w:val="both"/>
        <w:rPr>
          <w:del w:id="89" w:author="Найденко Владимир Николаевич" w:date="2023-10-31T14:39:00Z"/>
          <w:bCs/>
          <w:sz w:val="28"/>
          <w:szCs w:val="28"/>
        </w:rPr>
      </w:pPr>
      <w:del w:id="90" w:author="Найденко Владимир Николаевич" w:date="2023-10-31T14:39:00Z">
        <w:r w:rsidRPr="0073298E" w:rsidDel="001C3AB3">
          <w:rPr>
            <w:bCs/>
            <w:sz w:val="28"/>
            <w:szCs w:val="28"/>
          </w:rPr>
          <w:delText xml:space="preserve">Методики поверки являются методиками выполнения измерений. На основании полученной измерительной информации делается заключение о соответствии средства </w:delText>
        </w:r>
        <w:r w:rsidRPr="00603F9D" w:rsidDel="001C3AB3">
          <w:rPr>
            <w:bCs/>
            <w:sz w:val="28"/>
            <w:szCs w:val="28"/>
          </w:rPr>
          <w:delText>измерений,</w:delText>
        </w:r>
        <w:r w:rsidRPr="0073298E" w:rsidDel="001C3AB3">
          <w:rPr>
            <w:bCs/>
            <w:sz w:val="28"/>
            <w:szCs w:val="28"/>
          </w:rPr>
          <w:delText xml:space="preserve"> установленном требованиям, поэтому качественные программы проверки квалификации к МЛС по поверке не применимы.</w:delText>
        </w:r>
      </w:del>
    </w:p>
    <w:p w14:paraId="44D09170" w14:textId="4EAE0A8E" w:rsidR="00603F9D" w:rsidRPr="00603F9D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603F9D">
        <w:rPr>
          <w:bCs/>
          <w:sz w:val="28"/>
          <w:szCs w:val="28"/>
        </w:rPr>
        <w:t xml:space="preserve">В настоящих методических рекомендациях рассмотрены особенности организации программ проверок квалификации калибровочных лабораторий посредством </w:t>
      </w:r>
      <w:r w:rsidRPr="0073298E">
        <w:rPr>
          <w:bCs/>
          <w:sz w:val="28"/>
          <w:szCs w:val="28"/>
        </w:rPr>
        <w:t>ПК</w:t>
      </w:r>
      <w:r w:rsidRPr="00603F9D">
        <w:rPr>
          <w:bCs/>
          <w:sz w:val="28"/>
          <w:szCs w:val="28"/>
        </w:rPr>
        <w:t xml:space="preserve"> в области калибровки, в то же время рассмотренный подход может применяться для организации программ проверок квалификации в области поверки средств измерений.</w:t>
      </w:r>
    </w:p>
    <w:p w14:paraId="6A9BA695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Для сличений по поверке результаты измерений должны быть представлены в виде фактически измеренных результатов или поправок, погрешностей и др., обычно содержащихся в протоколе поверке, который представляется дополнительно к свидетельству о поверке.</w:t>
      </w:r>
    </w:p>
    <w:p w14:paraId="7052806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Как известно, вклад неопределенности измерений эталона при поверке должен составлять не более 1/3, ¼ или в некоторых случаях не более </w:t>
      </w:r>
      <w:proofErr w:type="gramStart"/>
      <w:r w:rsidRPr="0073298E">
        <w:rPr>
          <w:bCs/>
          <w:sz w:val="28"/>
          <w:szCs w:val="28"/>
        </w:rPr>
        <w:t>½  от</w:t>
      </w:r>
      <w:proofErr w:type="gramEnd"/>
      <w:r w:rsidRPr="0073298E">
        <w:rPr>
          <w:bCs/>
          <w:sz w:val="28"/>
          <w:szCs w:val="28"/>
        </w:rPr>
        <w:t xml:space="preserve"> погрешности поверяемого средства измерений, поэтому </w:t>
      </w:r>
      <w:r w:rsidRPr="0073298E">
        <w:rPr>
          <w:b/>
          <w:sz w:val="28"/>
          <w:szCs w:val="28"/>
        </w:rPr>
        <w:t>в первом приближении, вместо неопределенности результата измерений может быть использована допускаемая погрешность эталона</w:t>
      </w:r>
      <w:r w:rsidRPr="0073298E">
        <w:rPr>
          <w:bCs/>
          <w:sz w:val="28"/>
          <w:szCs w:val="28"/>
        </w:rPr>
        <w:t>.</w:t>
      </w:r>
    </w:p>
    <w:p w14:paraId="2814432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В этом случае, выражение для критерия Еn примет вид:</w:t>
      </w:r>
    </w:p>
    <w:p w14:paraId="2C606238" w14:textId="77777777" w:rsidR="00603F9D" w:rsidRPr="0073298E" w:rsidRDefault="00B02B40" w:rsidP="00603F9D">
      <w:pPr>
        <w:spacing w:line="360" w:lineRule="auto"/>
        <w:ind w:firstLine="708"/>
        <w:jc w:val="center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lab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ref</m:t>
                    </m:r>
                  </m:sub>
                </m:sSub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lab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</m:e>
            </m:rad>
            <m:sSubSup>
              <m:sSubSup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ref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="00603F9D" w:rsidRPr="0073298E">
        <w:rPr>
          <w:bCs/>
          <w:sz w:val="28"/>
          <w:szCs w:val="28"/>
        </w:rPr>
        <w:t>,</w:t>
      </w:r>
    </w:p>
    <w:p w14:paraId="08A4C348" w14:textId="77777777" w:rsidR="00603F9D" w:rsidRPr="0073298E" w:rsidRDefault="00603F9D" w:rsidP="00603F9D">
      <w:pPr>
        <w:spacing w:line="360" w:lineRule="auto"/>
        <w:ind w:firstLine="708"/>
        <w:jc w:val="both"/>
        <w:rPr>
          <w:bCs/>
          <w:sz w:val="28"/>
          <w:szCs w:val="28"/>
          <w:lang w:val="ky-KG"/>
        </w:rPr>
      </w:pPr>
      <w:r w:rsidRPr="0073298E">
        <w:rPr>
          <w:bCs/>
          <w:i/>
          <w:iCs/>
          <w:sz w:val="28"/>
          <w:szCs w:val="28"/>
        </w:rPr>
        <w:t xml:space="preserve">Δ </w:t>
      </w:r>
      <w:r w:rsidRPr="0073298E">
        <w:rPr>
          <w:bCs/>
          <w:i/>
          <w:iCs/>
          <w:sz w:val="28"/>
          <w:szCs w:val="28"/>
          <w:vertAlign w:val="subscript"/>
          <w:lang w:val="en-US"/>
        </w:rPr>
        <w:t>lab</w:t>
      </w:r>
      <w:r w:rsidRPr="0073298E">
        <w:rPr>
          <w:bCs/>
          <w:sz w:val="28"/>
          <w:szCs w:val="28"/>
          <w:vertAlign w:val="subscript"/>
        </w:rPr>
        <w:t xml:space="preserve"> </w:t>
      </w:r>
      <w:r w:rsidRPr="0073298E">
        <w:rPr>
          <w:bCs/>
          <w:sz w:val="28"/>
          <w:szCs w:val="28"/>
        </w:rPr>
        <w:t xml:space="preserve">– </w:t>
      </w:r>
      <w:bookmarkStart w:id="91" w:name="_Hlk130917077"/>
      <w:r w:rsidRPr="0073298E">
        <w:rPr>
          <w:bCs/>
          <w:sz w:val="28"/>
          <w:szCs w:val="28"/>
        </w:rPr>
        <w:t>абсолютная допускаемая погрешнос</w:t>
      </w:r>
      <w:r w:rsidRPr="0073298E">
        <w:rPr>
          <w:bCs/>
          <w:sz w:val="28"/>
          <w:szCs w:val="28"/>
          <w:lang w:val="ky-KG"/>
        </w:rPr>
        <w:t>ть эталона участника</w:t>
      </w:r>
      <w:bookmarkEnd w:id="91"/>
      <w:r w:rsidRPr="0073298E">
        <w:rPr>
          <w:bCs/>
          <w:sz w:val="28"/>
          <w:szCs w:val="28"/>
          <w:lang w:val="ky-KG"/>
        </w:rPr>
        <w:t>;</w:t>
      </w:r>
    </w:p>
    <w:p w14:paraId="33E458D4" w14:textId="77777777" w:rsidR="00603F9D" w:rsidRPr="0073298E" w:rsidRDefault="00603F9D" w:rsidP="00603F9D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i/>
          <w:iCs/>
          <w:sz w:val="28"/>
          <w:szCs w:val="28"/>
        </w:rPr>
        <w:t xml:space="preserve">Δ </w:t>
      </w:r>
      <w:r w:rsidRPr="0073298E">
        <w:rPr>
          <w:bCs/>
          <w:i/>
          <w:iCs/>
          <w:sz w:val="28"/>
          <w:szCs w:val="28"/>
          <w:vertAlign w:val="subscript"/>
          <w:lang w:val="en-US"/>
        </w:rPr>
        <w:t>ref</w:t>
      </w:r>
      <w:r w:rsidRPr="0073298E">
        <w:rPr>
          <w:bCs/>
          <w:i/>
          <w:iCs/>
          <w:sz w:val="28"/>
          <w:szCs w:val="28"/>
          <w:vertAlign w:val="subscript"/>
        </w:rPr>
        <w:t xml:space="preserve"> --</w:t>
      </w:r>
      <w:r w:rsidRPr="0073298E">
        <w:rPr>
          <w:bCs/>
          <w:sz w:val="28"/>
          <w:szCs w:val="28"/>
        </w:rPr>
        <w:t xml:space="preserve"> абсолютная допускаемая погрешнос</w:t>
      </w:r>
      <w:r w:rsidRPr="0073298E">
        <w:rPr>
          <w:bCs/>
          <w:sz w:val="28"/>
          <w:szCs w:val="28"/>
          <w:lang w:val="ky-KG"/>
        </w:rPr>
        <w:t>ть эталона провайдера.</w:t>
      </w:r>
    </w:p>
    <w:p w14:paraId="5A309548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Например: Поверка деформационного манометра  с диапазоном измерений от 0 до 250 кгс/см2 класса 0,4 (Согласно поверочной схемы для средств измерений избыточного давления до 40 МПа соотношение погрешностей эталона и поверяемого СИ должно составлять не менее 1:4, однако в целях проверки квалификации используем приблизительно равноточный манометр в качестве поверяемого объекта сличений класса 0,4).</w:t>
      </w:r>
    </w:p>
    <w:p w14:paraId="14DBC3F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Провайдер ПК применяет деформационный манометр с диапазоном измерений от 0 до 250 кгс/см</w:t>
      </w:r>
      <w:proofErr w:type="gramStart"/>
      <w:r w:rsidRPr="0073298E">
        <w:rPr>
          <w:bCs/>
          <w:sz w:val="28"/>
          <w:szCs w:val="28"/>
        </w:rPr>
        <w:t>2  3</w:t>
      </w:r>
      <w:proofErr w:type="gramEnd"/>
      <w:r w:rsidRPr="0073298E">
        <w:rPr>
          <w:bCs/>
          <w:sz w:val="28"/>
          <w:szCs w:val="28"/>
        </w:rPr>
        <w:t>-ого разряда  (приведенная погрешность по диапазону измерений 0,25 %);</w:t>
      </w:r>
    </w:p>
    <w:p w14:paraId="4DF8FE1E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lastRenderedPageBreak/>
        <w:t xml:space="preserve">Лаборатория участник, проводит поверку с помощью </w:t>
      </w:r>
      <w:proofErr w:type="spellStart"/>
      <w:r w:rsidRPr="0073298E">
        <w:rPr>
          <w:bCs/>
          <w:sz w:val="28"/>
          <w:szCs w:val="28"/>
        </w:rPr>
        <w:t>эталоного</w:t>
      </w:r>
      <w:proofErr w:type="spellEnd"/>
      <w:r w:rsidRPr="0073298E">
        <w:rPr>
          <w:bCs/>
          <w:sz w:val="28"/>
          <w:szCs w:val="28"/>
        </w:rPr>
        <w:t xml:space="preserve"> деформационного манометра 4-ого разряда (приведенная погрешность к диапазону измерений 0,6 %).</w:t>
      </w:r>
    </w:p>
    <w:tbl>
      <w:tblPr>
        <w:tblW w:w="9781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377"/>
        <w:gridCol w:w="1244"/>
        <w:gridCol w:w="1323"/>
        <w:gridCol w:w="1302"/>
        <w:gridCol w:w="1244"/>
        <w:gridCol w:w="1338"/>
        <w:gridCol w:w="1245"/>
        <w:gridCol w:w="708"/>
      </w:tblGrid>
      <w:tr w:rsidR="00603F9D" w:rsidRPr="00603F9D" w14:paraId="4EF3E1ED" w14:textId="77777777" w:rsidTr="0016370E">
        <w:trPr>
          <w:trHeight w:val="300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9B19E" w14:textId="77777777" w:rsidR="00603F9D" w:rsidRPr="0073298E" w:rsidRDefault="00603F9D" w:rsidP="0016370E">
            <w:pPr>
              <w:jc w:val="center"/>
            </w:pPr>
            <w:r w:rsidRPr="0073298E">
              <w:t>Номинальное давление, в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FE9BF" w14:textId="77777777" w:rsidR="00603F9D" w:rsidRPr="0073298E" w:rsidRDefault="00603F9D" w:rsidP="0016370E">
            <w:pPr>
              <w:jc w:val="center"/>
            </w:pPr>
            <w:r w:rsidRPr="0073298E">
              <w:t>Отклонение показаний манометра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F4B7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Абс. допускаемая погрешность эталона провайдера</w:t>
            </w:r>
            <w:r w:rsidRPr="0073298E">
              <w:t xml:space="preserve">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064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Интерпретация результата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B0F2FD" w14:textId="77777777" w:rsidR="00603F9D" w:rsidRPr="0073298E" w:rsidRDefault="00603F9D" w:rsidP="0016370E">
            <w:pPr>
              <w:jc w:val="center"/>
            </w:pPr>
            <w:r w:rsidRPr="0073298E">
              <w:t>Отклонение показаний манометра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D669267" w14:textId="77777777" w:rsidR="00603F9D" w:rsidRPr="0073298E" w:rsidRDefault="00603F9D" w:rsidP="0016370E">
            <w:pPr>
              <w:jc w:val="center"/>
            </w:pPr>
            <w:r w:rsidRPr="0073298E">
              <w:rPr>
                <w:lang w:val="ky-KG"/>
              </w:rPr>
              <w:t>Абс. допускаемая погрешность эталона учасника</w:t>
            </w:r>
            <w:r w:rsidRPr="0073298E">
              <w:t xml:space="preserve">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FA1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Интерпре-тация результата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4BE88" w14:textId="77777777" w:rsidR="00603F9D" w:rsidRPr="0073298E" w:rsidRDefault="00603F9D" w:rsidP="0016370E">
            <w:pPr>
              <w:jc w:val="center"/>
            </w:pPr>
            <w:r w:rsidRPr="0073298E">
              <w:t>Е</w:t>
            </w:r>
            <w:r w:rsidRPr="0073298E">
              <w:rPr>
                <w:lang w:val="en-US"/>
              </w:rPr>
              <w:t>n</w:t>
            </w:r>
          </w:p>
        </w:tc>
      </w:tr>
      <w:tr w:rsidR="00603F9D" w:rsidRPr="00603F9D" w14:paraId="126FFDA8" w14:textId="77777777" w:rsidTr="0016370E">
        <w:trPr>
          <w:trHeight w:val="300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D6DC5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E334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040C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F7A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6AC65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9DEC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419F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D5743" w14:textId="77777777" w:rsidR="00603F9D" w:rsidRPr="0073298E" w:rsidRDefault="00603F9D" w:rsidP="0016370E">
            <w:pPr>
              <w:jc w:val="right"/>
            </w:pPr>
            <w:r w:rsidRPr="0073298E">
              <w:t>0,00</w:t>
            </w:r>
          </w:p>
        </w:tc>
      </w:tr>
      <w:tr w:rsidR="00603F9D" w:rsidRPr="00603F9D" w14:paraId="5142D328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9B950" w14:textId="77777777" w:rsidR="00603F9D" w:rsidRPr="0073298E" w:rsidRDefault="00603F9D" w:rsidP="0016370E">
            <w:pPr>
              <w:jc w:val="right"/>
            </w:pPr>
            <w:r w:rsidRPr="0073298E">
              <w:t>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F2E1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59C9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8C4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4B63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FA0B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32F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0E16" w14:textId="77777777" w:rsidR="00603F9D" w:rsidRPr="0073298E" w:rsidRDefault="00603F9D" w:rsidP="0016370E">
            <w:pPr>
              <w:jc w:val="right"/>
            </w:pPr>
            <w:r w:rsidRPr="0073298E">
              <w:t>0,00</w:t>
            </w:r>
          </w:p>
        </w:tc>
      </w:tr>
      <w:tr w:rsidR="00603F9D" w:rsidRPr="00603F9D" w14:paraId="3D1B4363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A86F" w14:textId="77777777" w:rsidR="00603F9D" w:rsidRPr="0073298E" w:rsidRDefault="00603F9D" w:rsidP="0016370E">
            <w:pPr>
              <w:jc w:val="right"/>
            </w:pPr>
            <w:r w:rsidRPr="0073298E"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95D0C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9471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68ED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1695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F45F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BABA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4B38" w14:textId="77777777" w:rsidR="00603F9D" w:rsidRPr="0073298E" w:rsidRDefault="00603F9D" w:rsidP="0016370E">
            <w:pPr>
              <w:jc w:val="right"/>
            </w:pPr>
            <w:r w:rsidRPr="0073298E">
              <w:t>0,62</w:t>
            </w:r>
          </w:p>
        </w:tc>
      </w:tr>
      <w:tr w:rsidR="00603F9D" w:rsidRPr="00603F9D" w14:paraId="5BE05127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AE86" w14:textId="77777777" w:rsidR="00603F9D" w:rsidRPr="0073298E" w:rsidRDefault="00603F9D" w:rsidP="0016370E">
            <w:pPr>
              <w:jc w:val="right"/>
            </w:pPr>
            <w:r w:rsidRPr="0073298E"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2917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2C1A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A5A2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F691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F3CA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16D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72A7" w14:textId="77777777" w:rsidR="00603F9D" w:rsidRPr="0073298E" w:rsidRDefault="00603F9D" w:rsidP="0016370E">
            <w:pPr>
              <w:jc w:val="right"/>
            </w:pPr>
            <w:r w:rsidRPr="0073298E">
              <w:t>0,62</w:t>
            </w:r>
          </w:p>
        </w:tc>
      </w:tr>
      <w:tr w:rsidR="00603F9D" w:rsidRPr="00603F9D" w14:paraId="718FD56E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2B5BD" w14:textId="77777777" w:rsidR="00603F9D" w:rsidRPr="0073298E" w:rsidRDefault="00603F9D" w:rsidP="0016370E">
            <w:pPr>
              <w:jc w:val="right"/>
            </w:pPr>
            <w:r w:rsidRPr="0073298E"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DA9D" w14:textId="77777777" w:rsidR="00603F9D" w:rsidRPr="0073298E" w:rsidRDefault="00603F9D" w:rsidP="0016370E">
            <w:pPr>
              <w:jc w:val="right"/>
            </w:pPr>
            <w:r w:rsidRPr="0073298E"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B9C3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4A14" w14:textId="77777777" w:rsidR="00603F9D" w:rsidRPr="0073298E" w:rsidRDefault="00603F9D" w:rsidP="0016370E">
            <w:pPr>
              <w:jc w:val="right"/>
            </w:pPr>
            <w:r w:rsidRPr="0073298E">
              <w:t>Несоотв.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ABBE" w14:textId="77777777" w:rsidR="00603F9D" w:rsidRPr="0073298E" w:rsidRDefault="00603F9D" w:rsidP="0016370E">
            <w:pPr>
              <w:jc w:val="right"/>
            </w:pPr>
            <w:r w:rsidRPr="0073298E"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86FD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987D" w14:textId="77777777" w:rsidR="00603F9D" w:rsidRPr="0073298E" w:rsidRDefault="00603F9D" w:rsidP="0016370E">
            <w:pPr>
              <w:jc w:val="right"/>
            </w:pPr>
            <w:r w:rsidRPr="0073298E">
              <w:t>Несоотв.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C190" w14:textId="77777777" w:rsidR="00603F9D" w:rsidRPr="0073298E" w:rsidRDefault="00603F9D" w:rsidP="0016370E">
            <w:pPr>
              <w:jc w:val="right"/>
            </w:pPr>
            <w:r w:rsidRPr="0073298E">
              <w:t>0,85</w:t>
            </w:r>
          </w:p>
        </w:tc>
      </w:tr>
      <w:tr w:rsidR="00603F9D" w:rsidRPr="00603F9D" w14:paraId="3D205E3E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6D2D" w14:textId="77777777" w:rsidR="00603F9D" w:rsidRPr="0073298E" w:rsidRDefault="00603F9D" w:rsidP="0016370E">
            <w:pPr>
              <w:jc w:val="right"/>
            </w:pPr>
            <w:r w:rsidRPr="0073298E">
              <w:t>250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5E38" w14:textId="77777777" w:rsidR="00603F9D" w:rsidRPr="0073298E" w:rsidRDefault="00603F9D" w:rsidP="0016370E">
            <w:pPr>
              <w:jc w:val="right"/>
            </w:pPr>
            <w:r w:rsidRPr="0073298E">
              <w:t>0,6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6262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3DA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FB8D" w14:textId="77777777" w:rsidR="00603F9D" w:rsidRPr="0073298E" w:rsidRDefault="00603F9D" w:rsidP="0016370E">
            <w:pPr>
              <w:jc w:val="right"/>
            </w:pPr>
            <w:r w:rsidRPr="0073298E"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2366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4FF" w14:textId="77777777" w:rsidR="00603F9D" w:rsidRPr="0073298E" w:rsidRDefault="00603F9D" w:rsidP="0016370E">
            <w:pPr>
              <w:jc w:val="right"/>
            </w:pPr>
            <w:r w:rsidRPr="0073298E">
              <w:t>Несоотв.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932B" w14:textId="77777777" w:rsidR="00603F9D" w:rsidRPr="0073298E" w:rsidRDefault="00603F9D" w:rsidP="0016370E">
            <w:pPr>
              <w:jc w:val="right"/>
            </w:pPr>
            <w:r w:rsidRPr="0073298E">
              <w:t>0,29</w:t>
            </w:r>
          </w:p>
        </w:tc>
      </w:tr>
    </w:tbl>
    <w:p w14:paraId="5C881D16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Допускаемая абсолютная погрешность эталона провайдера составит:</w:t>
      </w:r>
    </w:p>
    <w:p w14:paraId="6CD0CE4C" w14:textId="17286494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0,25*250/100 = 0,625 кгс/см2</w:t>
      </w:r>
    </w:p>
    <w:p w14:paraId="21873CBC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Допускаемая абсолютная погрешность эталона участника составит:</w:t>
      </w:r>
    </w:p>
    <w:p w14:paraId="5C31CD57" w14:textId="46776E95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0,6*250/100 = 1,5 кгс/см2</w:t>
      </w:r>
    </w:p>
    <w:p w14:paraId="7D9F62A9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Как видно, En получается меньше единицы по всей шкале измеренных значений.</w:t>
      </w:r>
    </w:p>
    <w:p w14:paraId="7FE42346" w14:textId="27219E40" w:rsidR="00375C8E" w:rsidRPr="008A240A" w:rsidRDefault="00603F9D" w:rsidP="00603F9D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73298E">
        <w:rPr>
          <w:bCs/>
          <w:sz w:val="28"/>
          <w:szCs w:val="28"/>
        </w:rPr>
        <w:t>В то время как интерпретация может оличаться (см. точку 250 кгс/см2), так как с более точным эталоном провайдера действительно можно получить более точный результат на границе допускаемой погрешности для поверяемого средства измерения, чем с помощью более грубого эталона участника.</w:t>
      </w:r>
    </w:p>
    <w:sectPr w:rsidR="00375C8E" w:rsidRPr="008A240A" w:rsidSect="00B657DA">
      <w:headerReference w:type="default" r:id="rId23"/>
      <w:headerReference w:type="first" r:id="rId2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6D5B" w14:textId="77777777" w:rsidR="0062100A" w:rsidRDefault="0062100A" w:rsidP="00B30600">
      <w:r>
        <w:separator/>
      </w:r>
    </w:p>
  </w:endnote>
  <w:endnote w:type="continuationSeparator" w:id="0">
    <w:p w14:paraId="4EA9922C" w14:textId="77777777" w:rsidR="0062100A" w:rsidRDefault="0062100A" w:rsidP="00B3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FD290" w14:textId="77777777" w:rsidR="0062100A" w:rsidRDefault="0062100A" w:rsidP="00B30600">
      <w:r>
        <w:separator/>
      </w:r>
    </w:p>
  </w:footnote>
  <w:footnote w:type="continuationSeparator" w:id="0">
    <w:p w14:paraId="36F5ECA2" w14:textId="77777777" w:rsidR="0062100A" w:rsidRDefault="0062100A" w:rsidP="00B30600">
      <w:r>
        <w:continuationSeparator/>
      </w:r>
    </w:p>
  </w:footnote>
  <w:footnote w:id="1">
    <w:p w14:paraId="29018558" w14:textId="128A9E0A" w:rsidR="0062100A" w:rsidRDefault="0062100A" w:rsidP="00984368">
      <w:pPr>
        <w:suppressAutoHyphens/>
        <w:spacing w:line="360" w:lineRule="auto"/>
        <w:ind w:right="-284"/>
        <w:jc w:val="both"/>
      </w:pPr>
      <w:r>
        <w:rPr>
          <w:rStyle w:val="ae"/>
        </w:rPr>
        <w:footnoteRef/>
      </w:r>
      <w:r>
        <w:t xml:space="preserve"> </w:t>
      </w:r>
      <w:r w:rsidRPr="00984368">
        <w:t>Применение настоящих методических</w:t>
      </w:r>
      <w:r>
        <w:t xml:space="preserve"> рекомендаций</w:t>
      </w:r>
      <w:r w:rsidRPr="00984368">
        <w:t xml:space="preserve"> в области поверки СИ, как частный случай заключения о соответствии рассмотрено в </w:t>
      </w:r>
      <w:r>
        <w:t>П</w:t>
      </w:r>
      <w:r w:rsidRPr="00984368">
        <w:t>риложении 4.</w:t>
      </w:r>
    </w:p>
  </w:footnote>
  <w:footnote w:id="2">
    <w:p w14:paraId="218ECE54" w14:textId="1D3EC73E" w:rsidR="0062100A" w:rsidRDefault="0062100A" w:rsidP="00984368">
      <w:pPr>
        <w:pStyle w:val="FORMATTEXT0"/>
        <w:jc w:val="both"/>
      </w:pPr>
      <w:r w:rsidRPr="003B6D30">
        <w:rPr>
          <w:rStyle w:val="ae"/>
          <w:rFonts w:ascii="Times New Roman" w:hAnsi="Times New Roman" w:cs="Times New Roman"/>
        </w:rPr>
        <w:footnoteRef/>
      </w:r>
      <w:r w:rsidRPr="003B6D30">
        <w:rPr>
          <w:rFonts w:ascii="Times New Roman" w:hAnsi="Times New Roman" w:cs="Times New Roman"/>
        </w:rPr>
        <w:t xml:space="preserve"> В Российской Федерации принят термин "раунд проверки квалификации".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5207" w14:textId="7C6E1781" w:rsidR="0062100A" w:rsidRDefault="0062100A">
    <w:pPr>
      <w:pStyle w:val="af"/>
      <w:jc w:val="center"/>
    </w:pPr>
  </w:p>
  <w:tbl>
    <w:tblPr>
      <w:tblStyle w:val="af6"/>
      <w:tblW w:w="9923" w:type="dxa"/>
      <w:tblInd w:w="-289" w:type="dxa"/>
      <w:tblLook w:val="04A0" w:firstRow="1" w:lastRow="0" w:firstColumn="1" w:lastColumn="0" w:noHBand="0" w:noVBand="1"/>
    </w:tblPr>
    <w:tblGrid>
      <w:gridCol w:w="8364"/>
      <w:gridCol w:w="1559"/>
    </w:tblGrid>
    <w:tr w:rsidR="0062100A" w:rsidRPr="00FF71AA" w14:paraId="3B0D2E7A" w14:textId="77777777" w:rsidTr="00984368">
      <w:trPr>
        <w:trHeight w:val="419"/>
      </w:trPr>
      <w:tc>
        <w:tcPr>
          <w:tcW w:w="8364" w:type="dxa"/>
          <w:vMerge w:val="restart"/>
          <w:vAlign w:val="center"/>
        </w:tcPr>
        <w:p w14:paraId="32044B33" w14:textId="1DFE7E26" w:rsidR="0062100A" w:rsidRPr="00B15668" w:rsidRDefault="0062100A" w:rsidP="007A3165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  <w:r>
            <w:rPr>
              <w:b/>
              <w:sz w:val="28"/>
              <w:szCs w:val="28"/>
            </w:rPr>
            <w:t xml:space="preserve"> </w:t>
          </w:r>
        </w:p>
      </w:tc>
      <w:tc>
        <w:tcPr>
          <w:tcW w:w="1559" w:type="dxa"/>
          <w:vAlign w:val="center"/>
        </w:tcPr>
        <w:p w14:paraId="621E2F65" w14:textId="28ABECF9" w:rsidR="0062100A" w:rsidRPr="00B15668" w:rsidRDefault="0062100A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Ред. (проект)</w:t>
          </w:r>
        </w:p>
      </w:tc>
    </w:tr>
    <w:tr w:rsidR="0062100A" w:rsidRPr="00FF71AA" w14:paraId="3723E58A" w14:textId="77777777" w:rsidTr="000956A0">
      <w:trPr>
        <w:trHeight w:val="285"/>
      </w:trPr>
      <w:tc>
        <w:tcPr>
          <w:tcW w:w="8364" w:type="dxa"/>
          <w:vMerge/>
          <w:vAlign w:val="center"/>
        </w:tcPr>
        <w:p w14:paraId="79E50A47" w14:textId="77777777" w:rsidR="0062100A" w:rsidRPr="00FF71AA" w:rsidRDefault="0062100A" w:rsidP="0004779F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</w:tcPr>
        <w:p w14:paraId="62C83EF3" w14:textId="458BB9C4" w:rsidR="0062100A" w:rsidRDefault="0062100A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21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24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188843C" w14:textId="58561696" w:rsidR="0062100A" w:rsidRDefault="0062100A">
    <w:pPr>
      <w:pStyle w:val="af"/>
      <w:jc w:val="center"/>
    </w:pPr>
  </w:p>
  <w:p w14:paraId="0D45B024" w14:textId="77777777" w:rsidR="0062100A" w:rsidRDefault="0062100A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6"/>
      <w:tblW w:w="9923" w:type="dxa"/>
      <w:tblInd w:w="-289" w:type="dxa"/>
      <w:tblLook w:val="04A0" w:firstRow="1" w:lastRow="0" w:firstColumn="1" w:lastColumn="0" w:noHBand="0" w:noVBand="1"/>
    </w:tblPr>
    <w:tblGrid>
      <w:gridCol w:w="8364"/>
      <w:gridCol w:w="1559"/>
    </w:tblGrid>
    <w:tr w:rsidR="0062100A" w:rsidRPr="00FF71AA" w14:paraId="7E9E1A80" w14:textId="77777777" w:rsidTr="009A331B">
      <w:trPr>
        <w:trHeight w:val="544"/>
      </w:trPr>
      <w:tc>
        <w:tcPr>
          <w:tcW w:w="8364" w:type="dxa"/>
          <w:vMerge w:val="restart"/>
          <w:vAlign w:val="center"/>
        </w:tcPr>
        <w:p w14:paraId="3375F908" w14:textId="32148FCE" w:rsidR="0062100A" w:rsidRPr="00B15668" w:rsidRDefault="0062100A" w:rsidP="00B657DA">
          <w:pPr>
            <w:pStyle w:val="af"/>
            <w:jc w:val="center"/>
            <w:rPr>
              <w:sz w:val="24"/>
              <w:szCs w:val="24"/>
            </w:rPr>
          </w:pPr>
        </w:p>
        <w:p w14:paraId="084A3FEE" w14:textId="77B34549" w:rsidR="0062100A" w:rsidRPr="00B15668" w:rsidRDefault="0062100A" w:rsidP="000E090E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</w:p>
      </w:tc>
      <w:tc>
        <w:tcPr>
          <w:tcW w:w="1559" w:type="dxa"/>
          <w:vAlign w:val="center"/>
        </w:tcPr>
        <w:p w14:paraId="23834941" w14:textId="1019091E" w:rsidR="0062100A" w:rsidRPr="00B15668" w:rsidRDefault="0062100A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Редакция _</w:t>
          </w:r>
          <w:proofErr w:type="gramStart"/>
          <w:r>
            <w:rPr>
              <w:sz w:val="24"/>
              <w:szCs w:val="24"/>
            </w:rPr>
            <w:t>_._</w:t>
          </w:r>
          <w:proofErr w:type="gramEnd"/>
          <w:r>
            <w:rPr>
              <w:sz w:val="24"/>
              <w:szCs w:val="24"/>
            </w:rPr>
            <w:t>_.202</w:t>
          </w:r>
          <w:r w:rsidR="00422381">
            <w:rPr>
              <w:sz w:val="24"/>
              <w:szCs w:val="24"/>
            </w:rPr>
            <w:t>3</w:t>
          </w:r>
          <w:r>
            <w:rPr>
              <w:sz w:val="24"/>
              <w:szCs w:val="24"/>
            </w:rPr>
            <w:t xml:space="preserve"> (Проект)</w:t>
          </w:r>
        </w:p>
      </w:tc>
    </w:tr>
    <w:tr w:rsidR="0062100A" w:rsidRPr="00FF71AA" w14:paraId="190655CF" w14:textId="77777777" w:rsidTr="009A331B">
      <w:trPr>
        <w:trHeight w:val="543"/>
      </w:trPr>
      <w:tc>
        <w:tcPr>
          <w:tcW w:w="8364" w:type="dxa"/>
          <w:vMerge/>
          <w:vAlign w:val="center"/>
        </w:tcPr>
        <w:p w14:paraId="465FC6CB" w14:textId="77777777" w:rsidR="0062100A" w:rsidRPr="00FF71AA" w:rsidRDefault="0062100A" w:rsidP="00B657DA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</w:tcPr>
        <w:p w14:paraId="635A4498" w14:textId="4CE6C7CD" w:rsidR="0062100A" w:rsidRDefault="0062100A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1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24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B3E853B" w14:textId="77777777" w:rsidR="0062100A" w:rsidRDefault="0062100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306"/>
    <w:multiLevelType w:val="hybridMultilevel"/>
    <w:tmpl w:val="DA848DC4"/>
    <w:lvl w:ilvl="0" w:tplc="DEAC0C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635A50"/>
    <w:multiLevelType w:val="hybridMultilevel"/>
    <w:tmpl w:val="EDD4932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BB4980"/>
    <w:multiLevelType w:val="hybridMultilevel"/>
    <w:tmpl w:val="D3782002"/>
    <w:lvl w:ilvl="0" w:tplc="6A5604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2A1194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8A61C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46D84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E4D1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40BB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9A1B2C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4E786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AA66A4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DE4409"/>
    <w:multiLevelType w:val="hybridMultilevel"/>
    <w:tmpl w:val="7E9CCB7A"/>
    <w:lvl w:ilvl="0" w:tplc="A2EA9B9E">
      <w:start w:val="1"/>
      <w:numFmt w:val="decimal"/>
      <w:lvlText w:val="%1."/>
      <w:lvlJc w:val="left"/>
      <w:pPr>
        <w:ind w:left="2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4" w:hanging="360"/>
      </w:pPr>
    </w:lvl>
    <w:lvl w:ilvl="2" w:tplc="0419001B" w:tentative="1">
      <w:start w:val="1"/>
      <w:numFmt w:val="lowerRoman"/>
      <w:lvlText w:val="%3."/>
      <w:lvlJc w:val="right"/>
      <w:pPr>
        <w:ind w:left="4314" w:hanging="180"/>
      </w:pPr>
    </w:lvl>
    <w:lvl w:ilvl="3" w:tplc="0419000F" w:tentative="1">
      <w:start w:val="1"/>
      <w:numFmt w:val="decimal"/>
      <w:lvlText w:val="%4."/>
      <w:lvlJc w:val="left"/>
      <w:pPr>
        <w:ind w:left="5034" w:hanging="360"/>
      </w:pPr>
    </w:lvl>
    <w:lvl w:ilvl="4" w:tplc="04190019" w:tentative="1">
      <w:start w:val="1"/>
      <w:numFmt w:val="lowerLetter"/>
      <w:lvlText w:val="%5."/>
      <w:lvlJc w:val="left"/>
      <w:pPr>
        <w:ind w:left="5754" w:hanging="360"/>
      </w:pPr>
    </w:lvl>
    <w:lvl w:ilvl="5" w:tplc="0419001B" w:tentative="1">
      <w:start w:val="1"/>
      <w:numFmt w:val="lowerRoman"/>
      <w:lvlText w:val="%6."/>
      <w:lvlJc w:val="right"/>
      <w:pPr>
        <w:ind w:left="6474" w:hanging="180"/>
      </w:pPr>
    </w:lvl>
    <w:lvl w:ilvl="6" w:tplc="0419000F" w:tentative="1">
      <w:start w:val="1"/>
      <w:numFmt w:val="decimal"/>
      <w:lvlText w:val="%7."/>
      <w:lvlJc w:val="left"/>
      <w:pPr>
        <w:ind w:left="7194" w:hanging="360"/>
      </w:pPr>
    </w:lvl>
    <w:lvl w:ilvl="7" w:tplc="04190019" w:tentative="1">
      <w:start w:val="1"/>
      <w:numFmt w:val="lowerLetter"/>
      <w:lvlText w:val="%8."/>
      <w:lvlJc w:val="left"/>
      <w:pPr>
        <w:ind w:left="7914" w:hanging="360"/>
      </w:pPr>
    </w:lvl>
    <w:lvl w:ilvl="8" w:tplc="0419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4" w15:restartNumberingAfterBreak="0">
    <w:nsid w:val="13B82B8F"/>
    <w:multiLevelType w:val="hybridMultilevel"/>
    <w:tmpl w:val="AB78A392"/>
    <w:lvl w:ilvl="0" w:tplc="09AAFD36">
      <w:start w:val="1"/>
      <w:numFmt w:val="bullet"/>
      <w:lvlText w:val="⁻"/>
      <w:lvlJc w:val="left"/>
      <w:pPr>
        <w:ind w:left="1498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260953C1"/>
    <w:multiLevelType w:val="hybridMultilevel"/>
    <w:tmpl w:val="B71E9F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FF54DD"/>
    <w:multiLevelType w:val="hybridMultilevel"/>
    <w:tmpl w:val="B73C1512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0534F6"/>
    <w:multiLevelType w:val="hybridMultilevel"/>
    <w:tmpl w:val="C0540E22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D44EE8"/>
    <w:multiLevelType w:val="hybridMultilevel"/>
    <w:tmpl w:val="E5044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B2F77"/>
    <w:multiLevelType w:val="hybridMultilevel"/>
    <w:tmpl w:val="70C25FE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306627"/>
    <w:multiLevelType w:val="hybridMultilevel"/>
    <w:tmpl w:val="540E12F0"/>
    <w:lvl w:ilvl="0" w:tplc="09AAFD36">
      <w:start w:val="1"/>
      <w:numFmt w:val="bullet"/>
      <w:lvlText w:val="⁻"/>
      <w:lvlJc w:val="left"/>
      <w:pPr>
        <w:ind w:left="1434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43E5336"/>
    <w:multiLevelType w:val="hybridMultilevel"/>
    <w:tmpl w:val="2BD88744"/>
    <w:lvl w:ilvl="0" w:tplc="09AAFD36">
      <w:start w:val="1"/>
      <w:numFmt w:val="bullet"/>
      <w:lvlText w:val="⁻"/>
      <w:lvlJc w:val="left"/>
      <w:pPr>
        <w:ind w:left="360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7E7F34"/>
    <w:multiLevelType w:val="hybridMultilevel"/>
    <w:tmpl w:val="A3441608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4173F6"/>
    <w:multiLevelType w:val="multilevel"/>
    <w:tmpl w:val="E28A49A6"/>
    <w:lvl w:ilvl="0">
      <w:start w:val="1"/>
      <w:numFmt w:val="decimal"/>
      <w:pStyle w:val="1"/>
      <w:lvlText w:val="%1."/>
      <w:lvlJc w:val="left"/>
      <w:pPr>
        <w:ind w:left="128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47" w:hanging="4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4" w15:restartNumberingAfterBreak="0">
    <w:nsid w:val="691E0001"/>
    <w:multiLevelType w:val="hybridMultilevel"/>
    <w:tmpl w:val="1960C6D2"/>
    <w:lvl w:ilvl="0" w:tplc="B460688C">
      <w:start w:val="1"/>
      <w:numFmt w:val="decimal"/>
      <w:pStyle w:val="a"/>
      <w:lvlText w:val="(4.%1) "/>
      <w:lvlJc w:val="center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A57AC"/>
    <w:multiLevelType w:val="hybridMultilevel"/>
    <w:tmpl w:val="0ED8BC5C"/>
    <w:lvl w:ilvl="0" w:tplc="CB38BE9E">
      <w:start w:val="1"/>
      <w:numFmt w:val="decimal"/>
      <w:lvlText w:val="%1."/>
      <w:lvlJc w:val="left"/>
      <w:pPr>
        <w:ind w:left="34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7131412D"/>
    <w:multiLevelType w:val="hybridMultilevel"/>
    <w:tmpl w:val="DEB2EC20"/>
    <w:lvl w:ilvl="0" w:tplc="167880CE">
      <w:start w:val="1"/>
      <w:numFmt w:val="decimal"/>
      <w:pStyle w:val="a0"/>
      <w:lvlText w:val="Рисунок 4.%1"/>
      <w:lvlJc w:val="center"/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743668">
    <w:abstractNumId w:val="14"/>
  </w:num>
  <w:num w:numId="2" w16cid:durableId="777486016">
    <w:abstractNumId w:val="16"/>
  </w:num>
  <w:num w:numId="3" w16cid:durableId="1774587818">
    <w:abstractNumId w:val="5"/>
  </w:num>
  <w:num w:numId="4" w16cid:durableId="566771972">
    <w:abstractNumId w:val="0"/>
  </w:num>
  <w:num w:numId="5" w16cid:durableId="807477923">
    <w:abstractNumId w:val="13"/>
  </w:num>
  <w:num w:numId="6" w16cid:durableId="81880649">
    <w:abstractNumId w:val="1"/>
  </w:num>
  <w:num w:numId="7" w16cid:durableId="267665371">
    <w:abstractNumId w:val="12"/>
  </w:num>
  <w:num w:numId="8" w16cid:durableId="147984543">
    <w:abstractNumId w:val="13"/>
    <w:lvlOverride w:ilvl="0">
      <w:startOverride w:val="1"/>
    </w:lvlOverride>
  </w:num>
  <w:num w:numId="9" w16cid:durableId="211692290">
    <w:abstractNumId w:val="4"/>
  </w:num>
  <w:num w:numId="10" w16cid:durableId="1589650608">
    <w:abstractNumId w:val="6"/>
  </w:num>
  <w:num w:numId="11" w16cid:durableId="459615904">
    <w:abstractNumId w:val="10"/>
  </w:num>
  <w:num w:numId="12" w16cid:durableId="1665280411">
    <w:abstractNumId w:val="3"/>
  </w:num>
  <w:num w:numId="13" w16cid:durableId="938370526">
    <w:abstractNumId w:val="2"/>
  </w:num>
  <w:num w:numId="14" w16cid:durableId="1018656859">
    <w:abstractNumId w:val="15"/>
  </w:num>
  <w:num w:numId="15" w16cid:durableId="1789814711">
    <w:abstractNumId w:val="8"/>
  </w:num>
  <w:num w:numId="16" w16cid:durableId="1991788132">
    <w:abstractNumId w:val="11"/>
  </w:num>
  <w:num w:numId="17" w16cid:durableId="986741246">
    <w:abstractNumId w:val="9"/>
  </w:num>
  <w:num w:numId="18" w16cid:durableId="404574519">
    <w:abstractNumId w:val="7"/>
  </w:num>
  <w:num w:numId="19" w16cid:durableId="555434032">
    <w:abstractNumId w:val="13"/>
  </w:num>
  <w:num w:numId="20" w16cid:durableId="5387861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айденко Владимир Николаевич">
    <w15:presenceInfo w15:providerId="AD" w15:userId="S-1-5-21-1113718286-1753292368-219596579-18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34"/>
    <w:rsid w:val="00001B8C"/>
    <w:rsid w:val="00007FE8"/>
    <w:rsid w:val="00011F55"/>
    <w:rsid w:val="00014D18"/>
    <w:rsid w:val="00016423"/>
    <w:rsid w:val="00031767"/>
    <w:rsid w:val="00042283"/>
    <w:rsid w:val="00044493"/>
    <w:rsid w:val="000448A4"/>
    <w:rsid w:val="00046C0B"/>
    <w:rsid w:val="0004779F"/>
    <w:rsid w:val="00051ADE"/>
    <w:rsid w:val="00056355"/>
    <w:rsid w:val="00056620"/>
    <w:rsid w:val="00056DA6"/>
    <w:rsid w:val="000603C6"/>
    <w:rsid w:val="00070F24"/>
    <w:rsid w:val="000719A6"/>
    <w:rsid w:val="00074B85"/>
    <w:rsid w:val="00075F4C"/>
    <w:rsid w:val="000774FE"/>
    <w:rsid w:val="00077808"/>
    <w:rsid w:val="00080E80"/>
    <w:rsid w:val="00083E4E"/>
    <w:rsid w:val="000856B0"/>
    <w:rsid w:val="000900F8"/>
    <w:rsid w:val="000936B8"/>
    <w:rsid w:val="000956A0"/>
    <w:rsid w:val="000A1808"/>
    <w:rsid w:val="000A3FC1"/>
    <w:rsid w:val="000A407D"/>
    <w:rsid w:val="000A40F6"/>
    <w:rsid w:val="000B33C7"/>
    <w:rsid w:val="000B5562"/>
    <w:rsid w:val="000C221C"/>
    <w:rsid w:val="000C590C"/>
    <w:rsid w:val="000C7C8E"/>
    <w:rsid w:val="000D248C"/>
    <w:rsid w:val="000D493C"/>
    <w:rsid w:val="000D5C78"/>
    <w:rsid w:val="000E090E"/>
    <w:rsid w:val="000E4B9C"/>
    <w:rsid w:val="000F11FD"/>
    <w:rsid w:val="001016AA"/>
    <w:rsid w:val="00102BFE"/>
    <w:rsid w:val="00113B65"/>
    <w:rsid w:val="00121064"/>
    <w:rsid w:val="00123D9A"/>
    <w:rsid w:val="001372BB"/>
    <w:rsid w:val="00146154"/>
    <w:rsid w:val="00153258"/>
    <w:rsid w:val="00155A6E"/>
    <w:rsid w:val="00167878"/>
    <w:rsid w:val="00173D9D"/>
    <w:rsid w:val="00181760"/>
    <w:rsid w:val="00185466"/>
    <w:rsid w:val="0019418D"/>
    <w:rsid w:val="00194698"/>
    <w:rsid w:val="001965EE"/>
    <w:rsid w:val="00196F5E"/>
    <w:rsid w:val="001A03CD"/>
    <w:rsid w:val="001A347C"/>
    <w:rsid w:val="001A4280"/>
    <w:rsid w:val="001B61B0"/>
    <w:rsid w:val="001B6B35"/>
    <w:rsid w:val="001C09F7"/>
    <w:rsid w:val="001C3AB3"/>
    <w:rsid w:val="001C4E61"/>
    <w:rsid w:val="001D0338"/>
    <w:rsid w:val="001D59B2"/>
    <w:rsid w:val="001D5E50"/>
    <w:rsid w:val="001D6994"/>
    <w:rsid w:val="001D7B58"/>
    <w:rsid w:val="001E1745"/>
    <w:rsid w:val="001E39F6"/>
    <w:rsid w:val="001E4C17"/>
    <w:rsid w:val="001E59B6"/>
    <w:rsid w:val="001E5E74"/>
    <w:rsid w:val="001F05BC"/>
    <w:rsid w:val="001F06F4"/>
    <w:rsid w:val="001F0A6B"/>
    <w:rsid w:val="001F1544"/>
    <w:rsid w:val="001F181B"/>
    <w:rsid w:val="001F5ECB"/>
    <w:rsid w:val="00213C10"/>
    <w:rsid w:val="00222FB9"/>
    <w:rsid w:val="00223887"/>
    <w:rsid w:val="00232B45"/>
    <w:rsid w:val="00251319"/>
    <w:rsid w:val="00252A4F"/>
    <w:rsid w:val="00252EB0"/>
    <w:rsid w:val="00257DC7"/>
    <w:rsid w:val="0026053A"/>
    <w:rsid w:val="00260B8E"/>
    <w:rsid w:val="002635EC"/>
    <w:rsid w:val="0027794C"/>
    <w:rsid w:val="0028002E"/>
    <w:rsid w:val="00283408"/>
    <w:rsid w:val="00283852"/>
    <w:rsid w:val="00283F9D"/>
    <w:rsid w:val="002842E8"/>
    <w:rsid w:val="00287BE6"/>
    <w:rsid w:val="00290B35"/>
    <w:rsid w:val="002959A2"/>
    <w:rsid w:val="00296362"/>
    <w:rsid w:val="002A79EA"/>
    <w:rsid w:val="002B1708"/>
    <w:rsid w:val="002B5D32"/>
    <w:rsid w:val="002C0A3B"/>
    <w:rsid w:val="002D0B18"/>
    <w:rsid w:val="002D1636"/>
    <w:rsid w:val="002D31D2"/>
    <w:rsid w:val="002D76A9"/>
    <w:rsid w:val="002D78E3"/>
    <w:rsid w:val="002E12A9"/>
    <w:rsid w:val="002E3577"/>
    <w:rsid w:val="002F0B52"/>
    <w:rsid w:val="002F13DD"/>
    <w:rsid w:val="002F21A3"/>
    <w:rsid w:val="002F51D3"/>
    <w:rsid w:val="003000D9"/>
    <w:rsid w:val="00304F7A"/>
    <w:rsid w:val="003112FE"/>
    <w:rsid w:val="0031324B"/>
    <w:rsid w:val="00317D4C"/>
    <w:rsid w:val="0032525C"/>
    <w:rsid w:val="003517FC"/>
    <w:rsid w:val="00353A85"/>
    <w:rsid w:val="0035664F"/>
    <w:rsid w:val="003569FA"/>
    <w:rsid w:val="00360B73"/>
    <w:rsid w:val="00362BBF"/>
    <w:rsid w:val="00365850"/>
    <w:rsid w:val="00371C1A"/>
    <w:rsid w:val="00373564"/>
    <w:rsid w:val="00375C8E"/>
    <w:rsid w:val="003816E4"/>
    <w:rsid w:val="00382017"/>
    <w:rsid w:val="00393523"/>
    <w:rsid w:val="003A0A9D"/>
    <w:rsid w:val="003A4BB7"/>
    <w:rsid w:val="003A6318"/>
    <w:rsid w:val="003A7601"/>
    <w:rsid w:val="003B09EC"/>
    <w:rsid w:val="003B2159"/>
    <w:rsid w:val="003B6D30"/>
    <w:rsid w:val="003B736D"/>
    <w:rsid w:val="003C2634"/>
    <w:rsid w:val="003D6208"/>
    <w:rsid w:val="003D7056"/>
    <w:rsid w:val="003E27D5"/>
    <w:rsid w:val="003E75DB"/>
    <w:rsid w:val="003F672D"/>
    <w:rsid w:val="004016A0"/>
    <w:rsid w:val="004056A7"/>
    <w:rsid w:val="004057CC"/>
    <w:rsid w:val="00406D7F"/>
    <w:rsid w:val="00407798"/>
    <w:rsid w:val="004101BB"/>
    <w:rsid w:val="00410DFE"/>
    <w:rsid w:val="00412B17"/>
    <w:rsid w:val="00413154"/>
    <w:rsid w:val="00413251"/>
    <w:rsid w:val="00417FC1"/>
    <w:rsid w:val="00422381"/>
    <w:rsid w:val="0042590E"/>
    <w:rsid w:val="0042634D"/>
    <w:rsid w:val="004272A9"/>
    <w:rsid w:val="0042742D"/>
    <w:rsid w:val="00437962"/>
    <w:rsid w:val="00442AB8"/>
    <w:rsid w:val="00445AAC"/>
    <w:rsid w:val="004461CF"/>
    <w:rsid w:val="004550C4"/>
    <w:rsid w:val="00461063"/>
    <w:rsid w:val="00464939"/>
    <w:rsid w:val="00465BB6"/>
    <w:rsid w:val="00465C15"/>
    <w:rsid w:val="00467536"/>
    <w:rsid w:val="0047260C"/>
    <w:rsid w:val="00475105"/>
    <w:rsid w:val="004823CE"/>
    <w:rsid w:val="00486773"/>
    <w:rsid w:val="00486D2A"/>
    <w:rsid w:val="00487C50"/>
    <w:rsid w:val="00490A42"/>
    <w:rsid w:val="00492011"/>
    <w:rsid w:val="00495BA4"/>
    <w:rsid w:val="004A5608"/>
    <w:rsid w:val="004B4B49"/>
    <w:rsid w:val="004B68DF"/>
    <w:rsid w:val="004C1FC6"/>
    <w:rsid w:val="004C6532"/>
    <w:rsid w:val="004C698F"/>
    <w:rsid w:val="004C7639"/>
    <w:rsid w:val="004D5B7B"/>
    <w:rsid w:val="004E00DE"/>
    <w:rsid w:val="004F1BD8"/>
    <w:rsid w:val="004F25E5"/>
    <w:rsid w:val="00504A52"/>
    <w:rsid w:val="00505896"/>
    <w:rsid w:val="00506FDB"/>
    <w:rsid w:val="00512421"/>
    <w:rsid w:val="00516A59"/>
    <w:rsid w:val="005225ED"/>
    <w:rsid w:val="0053408E"/>
    <w:rsid w:val="00555878"/>
    <w:rsid w:val="0056076C"/>
    <w:rsid w:val="005654B7"/>
    <w:rsid w:val="005657C2"/>
    <w:rsid w:val="00566129"/>
    <w:rsid w:val="00570EFA"/>
    <w:rsid w:val="0058052A"/>
    <w:rsid w:val="00581440"/>
    <w:rsid w:val="00585080"/>
    <w:rsid w:val="00590186"/>
    <w:rsid w:val="00594472"/>
    <w:rsid w:val="00595471"/>
    <w:rsid w:val="0059782D"/>
    <w:rsid w:val="005A3125"/>
    <w:rsid w:val="005A6864"/>
    <w:rsid w:val="005A6B81"/>
    <w:rsid w:val="005B47F3"/>
    <w:rsid w:val="005B4C1F"/>
    <w:rsid w:val="005B705D"/>
    <w:rsid w:val="005C2655"/>
    <w:rsid w:val="005C6A66"/>
    <w:rsid w:val="005C71D3"/>
    <w:rsid w:val="005D4A97"/>
    <w:rsid w:val="005E07D2"/>
    <w:rsid w:val="005F0936"/>
    <w:rsid w:val="005F10B3"/>
    <w:rsid w:val="005F381B"/>
    <w:rsid w:val="005F4E20"/>
    <w:rsid w:val="00602B06"/>
    <w:rsid w:val="00603F9D"/>
    <w:rsid w:val="0060575D"/>
    <w:rsid w:val="00607711"/>
    <w:rsid w:val="00607CA9"/>
    <w:rsid w:val="00617E96"/>
    <w:rsid w:val="00617F36"/>
    <w:rsid w:val="0062100A"/>
    <w:rsid w:val="006225F7"/>
    <w:rsid w:val="00622784"/>
    <w:rsid w:val="00622CB3"/>
    <w:rsid w:val="00625405"/>
    <w:rsid w:val="0063135E"/>
    <w:rsid w:val="00636BB4"/>
    <w:rsid w:val="00641DDA"/>
    <w:rsid w:val="0064302F"/>
    <w:rsid w:val="006447BB"/>
    <w:rsid w:val="00646CDA"/>
    <w:rsid w:val="006472BD"/>
    <w:rsid w:val="00650246"/>
    <w:rsid w:val="00657352"/>
    <w:rsid w:val="006675D7"/>
    <w:rsid w:val="006678A3"/>
    <w:rsid w:val="0067688D"/>
    <w:rsid w:val="006856A7"/>
    <w:rsid w:val="0069510B"/>
    <w:rsid w:val="00696DAC"/>
    <w:rsid w:val="006A14C2"/>
    <w:rsid w:val="006A1C7C"/>
    <w:rsid w:val="006B3388"/>
    <w:rsid w:val="006B3930"/>
    <w:rsid w:val="006B3C6B"/>
    <w:rsid w:val="006B6A67"/>
    <w:rsid w:val="006B6E54"/>
    <w:rsid w:val="006C2C1A"/>
    <w:rsid w:val="006C598D"/>
    <w:rsid w:val="006D3A19"/>
    <w:rsid w:val="006D492F"/>
    <w:rsid w:val="006E00DE"/>
    <w:rsid w:val="006E2637"/>
    <w:rsid w:val="006F4FB9"/>
    <w:rsid w:val="006F58BF"/>
    <w:rsid w:val="007010DA"/>
    <w:rsid w:val="00702D2C"/>
    <w:rsid w:val="00705005"/>
    <w:rsid w:val="00707C02"/>
    <w:rsid w:val="00713000"/>
    <w:rsid w:val="00714E97"/>
    <w:rsid w:val="00715744"/>
    <w:rsid w:val="00730807"/>
    <w:rsid w:val="0073298E"/>
    <w:rsid w:val="007336E2"/>
    <w:rsid w:val="00735A51"/>
    <w:rsid w:val="00737D42"/>
    <w:rsid w:val="00741A27"/>
    <w:rsid w:val="007438D3"/>
    <w:rsid w:val="007439F3"/>
    <w:rsid w:val="00745650"/>
    <w:rsid w:val="007467BF"/>
    <w:rsid w:val="00747740"/>
    <w:rsid w:val="00751C04"/>
    <w:rsid w:val="00757D1B"/>
    <w:rsid w:val="007657F7"/>
    <w:rsid w:val="00765EF3"/>
    <w:rsid w:val="00780CB7"/>
    <w:rsid w:val="0079574D"/>
    <w:rsid w:val="00796584"/>
    <w:rsid w:val="007A1269"/>
    <w:rsid w:val="007A3165"/>
    <w:rsid w:val="007A3674"/>
    <w:rsid w:val="007A46EA"/>
    <w:rsid w:val="007A7639"/>
    <w:rsid w:val="007B09A3"/>
    <w:rsid w:val="007B50EC"/>
    <w:rsid w:val="007B601D"/>
    <w:rsid w:val="007B6579"/>
    <w:rsid w:val="007C4875"/>
    <w:rsid w:val="007C5834"/>
    <w:rsid w:val="007D1CB3"/>
    <w:rsid w:val="007D5DDA"/>
    <w:rsid w:val="007E20B7"/>
    <w:rsid w:val="007E25E9"/>
    <w:rsid w:val="007E280E"/>
    <w:rsid w:val="007E2AA7"/>
    <w:rsid w:val="007E4255"/>
    <w:rsid w:val="007E6769"/>
    <w:rsid w:val="007F4BEA"/>
    <w:rsid w:val="008103D5"/>
    <w:rsid w:val="00812032"/>
    <w:rsid w:val="0081591E"/>
    <w:rsid w:val="008162AF"/>
    <w:rsid w:val="0081724E"/>
    <w:rsid w:val="00817480"/>
    <w:rsid w:val="0082085D"/>
    <w:rsid w:val="00821784"/>
    <w:rsid w:val="00822E40"/>
    <w:rsid w:val="008234BD"/>
    <w:rsid w:val="00825C16"/>
    <w:rsid w:val="00834C18"/>
    <w:rsid w:val="00836399"/>
    <w:rsid w:val="00837D09"/>
    <w:rsid w:val="00841707"/>
    <w:rsid w:val="00842EB1"/>
    <w:rsid w:val="00843A50"/>
    <w:rsid w:val="0084473A"/>
    <w:rsid w:val="00851039"/>
    <w:rsid w:val="00853BB0"/>
    <w:rsid w:val="008627D5"/>
    <w:rsid w:val="00886FB7"/>
    <w:rsid w:val="008943CF"/>
    <w:rsid w:val="008A240A"/>
    <w:rsid w:val="008A5A95"/>
    <w:rsid w:val="008A5E9E"/>
    <w:rsid w:val="008A6D2C"/>
    <w:rsid w:val="008B246A"/>
    <w:rsid w:val="008B4AC6"/>
    <w:rsid w:val="008B4AF5"/>
    <w:rsid w:val="008B59C5"/>
    <w:rsid w:val="008B651F"/>
    <w:rsid w:val="008B6D77"/>
    <w:rsid w:val="008C403B"/>
    <w:rsid w:val="008C6A9C"/>
    <w:rsid w:val="008D0D4F"/>
    <w:rsid w:val="008D7B44"/>
    <w:rsid w:val="008E3E7D"/>
    <w:rsid w:val="008E6CAA"/>
    <w:rsid w:val="008F058E"/>
    <w:rsid w:val="008F0AC5"/>
    <w:rsid w:val="008F59B9"/>
    <w:rsid w:val="0090189D"/>
    <w:rsid w:val="0090455B"/>
    <w:rsid w:val="009100E7"/>
    <w:rsid w:val="00912715"/>
    <w:rsid w:val="00914501"/>
    <w:rsid w:val="009149EF"/>
    <w:rsid w:val="00915645"/>
    <w:rsid w:val="00915B65"/>
    <w:rsid w:val="00915E51"/>
    <w:rsid w:val="00921891"/>
    <w:rsid w:val="00921A2C"/>
    <w:rsid w:val="009263EB"/>
    <w:rsid w:val="00930863"/>
    <w:rsid w:val="0093488E"/>
    <w:rsid w:val="009363DD"/>
    <w:rsid w:val="00940F1A"/>
    <w:rsid w:val="00944532"/>
    <w:rsid w:val="00945810"/>
    <w:rsid w:val="00946410"/>
    <w:rsid w:val="00950418"/>
    <w:rsid w:val="00950815"/>
    <w:rsid w:val="00951A9F"/>
    <w:rsid w:val="00953E72"/>
    <w:rsid w:val="0095451E"/>
    <w:rsid w:val="009571BC"/>
    <w:rsid w:val="00960121"/>
    <w:rsid w:val="00962222"/>
    <w:rsid w:val="009641FD"/>
    <w:rsid w:val="00964F1E"/>
    <w:rsid w:val="009664CC"/>
    <w:rsid w:val="00971053"/>
    <w:rsid w:val="0097251E"/>
    <w:rsid w:val="00972F00"/>
    <w:rsid w:val="00984186"/>
    <w:rsid w:val="00984368"/>
    <w:rsid w:val="00991718"/>
    <w:rsid w:val="009922C6"/>
    <w:rsid w:val="00993BB1"/>
    <w:rsid w:val="00996ED3"/>
    <w:rsid w:val="009A03AB"/>
    <w:rsid w:val="009A331B"/>
    <w:rsid w:val="009B58A5"/>
    <w:rsid w:val="009C5457"/>
    <w:rsid w:val="009C66AB"/>
    <w:rsid w:val="009D67CF"/>
    <w:rsid w:val="009E3DBD"/>
    <w:rsid w:val="009F06AD"/>
    <w:rsid w:val="009F491B"/>
    <w:rsid w:val="009F6812"/>
    <w:rsid w:val="00A013C1"/>
    <w:rsid w:val="00A02693"/>
    <w:rsid w:val="00A05050"/>
    <w:rsid w:val="00A06D8A"/>
    <w:rsid w:val="00A079C1"/>
    <w:rsid w:val="00A11127"/>
    <w:rsid w:val="00A11682"/>
    <w:rsid w:val="00A13D20"/>
    <w:rsid w:val="00A14CFC"/>
    <w:rsid w:val="00A200CC"/>
    <w:rsid w:val="00A234C4"/>
    <w:rsid w:val="00A23558"/>
    <w:rsid w:val="00A242B3"/>
    <w:rsid w:val="00A268D6"/>
    <w:rsid w:val="00A35891"/>
    <w:rsid w:val="00A36150"/>
    <w:rsid w:val="00A4109D"/>
    <w:rsid w:val="00A521A2"/>
    <w:rsid w:val="00A5321F"/>
    <w:rsid w:val="00A53474"/>
    <w:rsid w:val="00A543B6"/>
    <w:rsid w:val="00A55EC9"/>
    <w:rsid w:val="00A56660"/>
    <w:rsid w:val="00A56FB3"/>
    <w:rsid w:val="00A570FD"/>
    <w:rsid w:val="00A57558"/>
    <w:rsid w:val="00A60E82"/>
    <w:rsid w:val="00A6454E"/>
    <w:rsid w:val="00A64A44"/>
    <w:rsid w:val="00A66C3E"/>
    <w:rsid w:val="00A67BF7"/>
    <w:rsid w:val="00A67E2B"/>
    <w:rsid w:val="00A84941"/>
    <w:rsid w:val="00A97FDD"/>
    <w:rsid w:val="00AA648E"/>
    <w:rsid w:val="00AB2BC8"/>
    <w:rsid w:val="00AB2F69"/>
    <w:rsid w:val="00AB462A"/>
    <w:rsid w:val="00AB4DE8"/>
    <w:rsid w:val="00AD35D0"/>
    <w:rsid w:val="00AE0A33"/>
    <w:rsid w:val="00AE5B71"/>
    <w:rsid w:val="00AE754E"/>
    <w:rsid w:val="00AF2C36"/>
    <w:rsid w:val="00AF4892"/>
    <w:rsid w:val="00AF5CA9"/>
    <w:rsid w:val="00B02B40"/>
    <w:rsid w:val="00B03627"/>
    <w:rsid w:val="00B059C4"/>
    <w:rsid w:val="00B0735C"/>
    <w:rsid w:val="00B074A3"/>
    <w:rsid w:val="00B12EFE"/>
    <w:rsid w:val="00B15E04"/>
    <w:rsid w:val="00B17CFB"/>
    <w:rsid w:val="00B22E11"/>
    <w:rsid w:val="00B23151"/>
    <w:rsid w:val="00B23E0D"/>
    <w:rsid w:val="00B30600"/>
    <w:rsid w:val="00B30C84"/>
    <w:rsid w:val="00B30D75"/>
    <w:rsid w:val="00B30F52"/>
    <w:rsid w:val="00B3230A"/>
    <w:rsid w:val="00B35B10"/>
    <w:rsid w:val="00B41ED9"/>
    <w:rsid w:val="00B43F7F"/>
    <w:rsid w:val="00B45B64"/>
    <w:rsid w:val="00B46DA9"/>
    <w:rsid w:val="00B53040"/>
    <w:rsid w:val="00B63220"/>
    <w:rsid w:val="00B64EE1"/>
    <w:rsid w:val="00B657DA"/>
    <w:rsid w:val="00B8113B"/>
    <w:rsid w:val="00B87B94"/>
    <w:rsid w:val="00B94B9A"/>
    <w:rsid w:val="00B96B44"/>
    <w:rsid w:val="00B97A1A"/>
    <w:rsid w:val="00BA350B"/>
    <w:rsid w:val="00BA4931"/>
    <w:rsid w:val="00BA61B5"/>
    <w:rsid w:val="00BB7CDA"/>
    <w:rsid w:val="00BC0BA4"/>
    <w:rsid w:val="00BC13A9"/>
    <w:rsid w:val="00BC4E4D"/>
    <w:rsid w:val="00BC5037"/>
    <w:rsid w:val="00BC5A42"/>
    <w:rsid w:val="00BD029F"/>
    <w:rsid w:val="00BD2EEC"/>
    <w:rsid w:val="00BD3ABD"/>
    <w:rsid w:val="00BD70EA"/>
    <w:rsid w:val="00BE0158"/>
    <w:rsid w:val="00BE13DF"/>
    <w:rsid w:val="00BF003B"/>
    <w:rsid w:val="00BF3872"/>
    <w:rsid w:val="00C036E3"/>
    <w:rsid w:val="00C1004A"/>
    <w:rsid w:val="00C115E4"/>
    <w:rsid w:val="00C2279E"/>
    <w:rsid w:val="00C23F33"/>
    <w:rsid w:val="00C25D8D"/>
    <w:rsid w:val="00C33A82"/>
    <w:rsid w:val="00C34A09"/>
    <w:rsid w:val="00C409B4"/>
    <w:rsid w:val="00C52B8E"/>
    <w:rsid w:val="00C57713"/>
    <w:rsid w:val="00C67BF6"/>
    <w:rsid w:val="00C67D48"/>
    <w:rsid w:val="00C67DF5"/>
    <w:rsid w:val="00C7080A"/>
    <w:rsid w:val="00C829ED"/>
    <w:rsid w:val="00C84DDD"/>
    <w:rsid w:val="00C934B6"/>
    <w:rsid w:val="00C963B3"/>
    <w:rsid w:val="00C97D76"/>
    <w:rsid w:val="00CC1470"/>
    <w:rsid w:val="00CC50E8"/>
    <w:rsid w:val="00CD03FE"/>
    <w:rsid w:val="00CE7196"/>
    <w:rsid w:val="00CF24B4"/>
    <w:rsid w:val="00CF4346"/>
    <w:rsid w:val="00CF5C30"/>
    <w:rsid w:val="00CF6534"/>
    <w:rsid w:val="00CF7F15"/>
    <w:rsid w:val="00D069D1"/>
    <w:rsid w:val="00D1098C"/>
    <w:rsid w:val="00D11246"/>
    <w:rsid w:val="00D14468"/>
    <w:rsid w:val="00D2060E"/>
    <w:rsid w:val="00D26AAA"/>
    <w:rsid w:val="00D36BF3"/>
    <w:rsid w:val="00D42F41"/>
    <w:rsid w:val="00D446C1"/>
    <w:rsid w:val="00D51442"/>
    <w:rsid w:val="00D54672"/>
    <w:rsid w:val="00D56428"/>
    <w:rsid w:val="00D56922"/>
    <w:rsid w:val="00D66B17"/>
    <w:rsid w:val="00D7230B"/>
    <w:rsid w:val="00D74360"/>
    <w:rsid w:val="00D747A7"/>
    <w:rsid w:val="00D747B8"/>
    <w:rsid w:val="00D76388"/>
    <w:rsid w:val="00D768D9"/>
    <w:rsid w:val="00D77A9F"/>
    <w:rsid w:val="00D828A0"/>
    <w:rsid w:val="00D9038B"/>
    <w:rsid w:val="00D92331"/>
    <w:rsid w:val="00D93A20"/>
    <w:rsid w:val="00D94BA4"/>
    <w:rsid w:val="00DA0BBF"/>
    <w:rsid w:val="00DA64FF"/>
    <w:rsid w:val="00DA7A66"/>
    <w:rsid w:val="00DB1C78"/>
    <w:rsid w:val="00DC6B57"/>
    <w:rsid w:val="00DE2623"/>
    <w:rsid w:val="00DE6641"/>
    <w:rsid w:val="00DF2B55"/>
    <w:rsid w:val="00DF34DC"/>
    <w:rsid w:val="00DF62C7"/>
    <w:rsid w:val="00DF7E28"/>
    <w:rsid w:val="00E04029"/>
    <w:rsid w:val="00E2116A"/>
    <w:rsid w:val="00E258D4"/>
    <w:rsid w:val="00E25B00"/>
    <w:rsid w:val="00E327D3"/>
    <w:rsid w:val="00E34300"/>
    <w:rsid w:val="00E37DF0"/>
    <w:rsid w:val="00E43F8B"/>
    <w:rsid w:val="00E458CA"/>
    <w:rsid w:val="00E4610B"/>
    <w:rsid w:val="00E6400D"/>
    <w:rsid w:val="00E75EE3"/>
    <w:rsid w:val="00E83C92"/>
    <w:rsid w:val="00E840FC"/>
    <w:rsid w:val="00E85F1D"/>
    <w:rsid w:val="00E879B1"/>
    <w:rsid w:val="00E90DF8"/>
    <w:rsid w:val="00E91108"/>
    <w:rsid w:val="00E92A3A"/>
    <w:rsid w:val="00E937E5"/>
    <w:rsid w:val="00E97163"/>
    <w:rsid w:val="00EA1E23"/>
    <w:rsid w:val="00EA2AAC"/>
    <w:rsid w:val="00EA4218"/>
    <w:rsid w:val="00EA4BD7"/>
    <w:rsid w:val="00EB23AE"/>
    <w:rsid w:val="00EB5DCA"/>
    <w:rsid w:val="00EC1EB8"/>
    <w:rsid w:val="00EC3DAE"/>
    <w:rsid w:val="00ED3D53"/>
    <w:rsid w:val="00EE0492"/>
    <w:rsid w:val="00EE13DF"/>
    <w:rsid w:val="00EE1DCF"/>
    <w:rsid w:val="00EE26F8"/>
    <w:rsid w:val="00EE32D8"/>
    <w:rsid w:val="00EE6FEA"/>
    <w:rsid w:val="00EF698D"/>
    <w:rsid w:val="00F12028"/>
    <w:rsid w:val="00F13D93"/>
    <w:rsid w:val="00F14784"/>
    <w:rsid w:val="00F14E0F"/>
    <w:rsid w:val="00F157DD"/>
    <w:rsid w:val="00F15EBA"/>
    <w:rsid w:val="00F15F06"/>
    <w:rsid w:val="00F16519"/>
    <w:rsid w:val="00F26BBA"/>
    <w:rsid w:val="00F2757F"/>
    <w:rsid w:val="00F30648"/>
    <w:rsid w:val="00F32E4F"/>
    <w:rsid w:val="00F3380D"/>
    <w:rsid w:val="00F3543C"/>
    <w:rsid w:val="00F542DD"/>
    <w:rsid w:val="00F54F06"/>
    <w:rsid w:val="00F55FCB"/>
    <w:rsid w:val="00F56C2D"/>
    <w:rsid w:val="00F60880"/>
    <w:rsid w:val="00F619EA"/>
    <w:rsid w:val="00F642ED"/>
    <w:rsid w:val="00F77273"/>
    <w:rsid w:val="00F77B7A"/>
    <w:rsid w:val="00F80FAD"/>
    <w:rsid w:val="00F82F8E"/>
    <w:rsid w:val="00F90F60"/>
    <w:rsid w:val="00F91861"/>
    <w:rsid w:val="00FA1543"/>
    <w:rsid w:val="00FA1C6E"/>
    <w:rsid w:val="00FA207C"/>
    <w:rsid w:val="00FB10A7"/>
    <w:rsid w:val="00FB3968"/>
    <w:rsid w:val="00FC5289"/>
    <w:rsid w:val="00FC6768"/>
    <w:rsid w:val="00FD152F"/>
    <w:rsid w:val="00FE102B"/>
    <w:rsid w:val="00FF136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07E27A"/>
  <w15:docId w15:val="{D6EF5D88-5287-4018-935D-AF92A599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2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0A407D"/>
    <w:pPr>
      <w:numPr>
        <w:numId w:val="19"/>
      </w:numPr>
      <w:suppressAutoHyphens/>
      <w:spacing w:line="360" w:lineRule="auto"/>
      <w:ind w:right="-284"/>
      <w:jc w:val="both"/>
      <w:outlineLvl w:val="0"/>
    </w:pPr>
    <w:rPr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Формула №"/>
    <w:link w:val="a5"/>
    <w:autoRedefine/>
    <w:qFormat/>
    <w:rsid w:val="001E5E74"/>
    <w:pPr>
      <w:numPr>
        <w:numId w:val="1"/>
      </w:numPr>
      <w:spacing w:after="0" w:line="240" w:lineRule="auto"/>
      <w:ind w:right="-255"/>
      <w:contextualSpacing/>
    </w:pPr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character" w:customStyle="1" w:styleId="a5">
    <w:name w:val="Формула № Знак"/>
    <w:basedOn w:val="a2"/>
    <w:link w:val="a"/>
    <w:rsid w:val="001E5E74"/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paragraph" w:customStyle="1" w:styleId="a0">
    <w:name w:val="Рисунок№"/>
    <w:autoRedefine/>
    <w:qFormat/>
    <w:rsid w:val="001E5E74"/>
    <w:pPr>
      <w:numPr>
        <w:numId w:val="2"/>
      </w:numPr>
      <w:spacing w:after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2"/>
    <w:rsid w:val="007C5834"/>
    <w:rPr>
      <w:sz w:val="16"/>
      <w:szCs w:val="16"/>
    </w:rPr>
  </w:style>
  <w:style w:type="paragraph" w:styleId="a7">
    <w:name w:val="annotation text"/>
    <w:basedOn w:val="a1"/>
    <w:link w:val="a8"/>
    <w:rsid w:val="007C5834"/>
  </w:style>
  <w:style w:type="character" w:customStyle="1" w:styleId="a8">
    <w:name w:val="Текст примечания Знак"/>
    <w:basedOn w:val="a2"/>
    <w:link w:val="a7"/>
    <w:rsid w:val="007C5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696D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696DA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1"/>
    <w:uiPriority w:val="34"/>
    <w:qFormat/>
    <w:rsid w:val="0053408E"/>
    <w:pPr>
      <w:ind w:left="720"/>
      <w:contextualSpacing/>
    </w:pPr>
  </w:style>
  <w:style w:type="paragraph" w:styleId="ac">
    <w:name w:val="footnote text"/>
    <w:basedOn w:val="a1"/>
    <w:link w:val="ad"/>
    <w:uiPriority w:val="99"/>
    <w:semiHidden/>
    <w:unhideWhenUsed/>
    <w:rsid w:val="00B30600"/>
  </w:style>
  <w:style w:type="character" w:customStyle="1" w:styleId="ad">
    <w:name w:val="Текст сноски Знак"/>
    <w:basedOn w:val="a2"/>
    <w:link w:val="ac"/>
    <w:uiPriority w:val="99"/>
    <w:semiHidden/>
    <w:rsid w:val="00B306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2"/>
    <w:uiPriority w:val="99"/>
    <w:semiHidden/>
    <w:unhideWhenUsed/>
    <w:rsid w:val="00B30600"/>
    <w:rPr>
      <w:vertAlign w:val="superscript"/>
    </w:rPr>
  </w:style>
  <w:style w:type="paragraph" w:styleId="af">
    <w:name w:val="header"/>
    <w:basedOn w:val="a1"/>
    <w:link w:val="af0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1"/>
    <w:link w:val="af2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FF1361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FF13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FF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3"/>
    <w:uiPriority w:val="39"/>
    <w:rsid w:val="00FF7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0A407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TableGrid">
    <w:name w:val="TableGrid"/>
    <w:rsid w:val="008162A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3"/>
    <w:next w:val="af6"/>
    <w:uiPriority w:val="39"/>
    <w:rsid w:val="008162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4F1BD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Placeholder Text"/>
    <w:basedOn w:val="a2"/>
    <w:uiPriority w:val="99"/>
    <w:semiHidden/>
    <w:rsid w:val="002D78E3"/>
    <w:rPr>
      <w:color w:val="808080"/>
    </w:rPr>
  </w:style>
  <w:style w:type="paragraph" w:styleId="af8">
    <w:name w:val="TOC Heading"/>
    <w:basedOn w:val="1"/>
    <w:next w:val="a1"/>
    <w:uiPriority w:val="39"/>
    <w:unhideWhenUsed/>
    <w:qFormat/>
    <w:rsid w:val="00836399"/>
    <w:pPr>
      <w:keepNext/>
      <w:keepLines/>
      <w:numPr>
        <w:numId w:val="0"/>
      </w:numPr>
      <w:suppressAutoHyphens w:val="0"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F26BBA"/>
    <w:pPr>
      <w:tabs>
        <w:tab w:val="left" w:pos="284"/>
        <w:tab w:val="right" w:leader="dot" w:pos="9345"/>
      </w:tabs>
      <w:spacing w:after="100"/>
    </w:pPr>
  </w:style>
  <w:style w:type="character" w:styleId="af9">
    <w:name w:val="Hyperlink"/>
    <w:basedOn w:val="a2"/>
    <w:uiPriority w:val="99"/>
    <w:unhideWhenUsed/>
    <w:rsid w:val="00836399"/>
    <w:rPr>
      <w:color w:val="0563C1" w:themeColor="hyperlink"/>
      <w:u w:val="single"/>
    </w:rPr>
  </w:style>
  <w:style w:type="character" w:customStyle="1" w:styleId="fontstyle01">
    <w:name w:val="fontstyle01"/>
    <w:basedOn w:val="a2"/>
    <w:rsid w:val="000D5C7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afa">
    <w:name w:val="caption"/>
    <w:basedOn w:val="a1"/>
    <w:next w:val="a1"/>
    <w:uiPriority w:val="35"/>
    <w:unhideWhenUsed/>
    <w:qFormat/>
    <w:rsid w:val="006472BD"/>
    <w:pPr>
      <w:spacing w:after="200"/>
    </w:pPr>
    <w:rPr>
      <w:i/>
      <w:iCs/>
      <w:color w:val="44546A" w:themeColor="text2"/>
      <w:sz w:val="18"/>
      <w:szCs w:val="18"/>
    </w:rPr>
  </w:style>
  <w:style w:type="paragraph" w:styleId="afb">
    <w:name w:val="endnote text"/>
    <w:basedOn w:val="a1"/>
    <w:link w:val="afc"/>
    <w:uiPriority w:val="99"/>
    <w:semiHidden/>
    <w:unhideWhenUsed/>
    <w:rsid w:val="00A05050"/>
  </w:style>
  <w:style w:type="character" w:customStyle="1" w:styleId="afc">
    <w:name w:val="Текст концевой сноски Знак"/>
    <w:basedOn w:val="a2"/>
    <w:link w:val="afb"/>
    <w:uiPriority w:val="99"/>
    <w:semiHidden/>
    <w:rsid w:val="00A0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2"/>
    <w:uiPriority w:val="99"/>
    <w:semiHidden/>
    <w:unhideWhenUsed/>
    <w:rsid w:val="00A05050"/>
    <w:rPr>
      <w:vertAlign w:val="superscript"/>
    </w:rPr>
  </w:style>
  <w:style w:type="paragraph" w:customStyle="1" w:styleId="FORMATTEXT0">
    <w:name w:val=".FORMATTEXT"/>
    <w:uiPriority w:val="99"/>
    <w:rsid w:val="003B6D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C1EC13-74C1-45D9-B991-11BE7E991692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DE6EBC3-71DC-4CF5-AEAA-3980FA62D187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ПК</a:t>
          </a:r>
        </a:p>
      </dgm:t>
    </dgm:pt>
    <dgm:pt modelId="{215116AA-DA4D-4009-BD44-D9725394A8FC}" type="parTrans" cxnId="{99782B6D-34FC-4A43-966E-73D4EC38D226}">
      <dgm:prSet/>
      <dgm:spPr/>
      <dgm:t>
        <a:bodyPr/>
        <a:lstStyle/>
        <a:p>
          <a:endParaRPr lang="ru-RU"/>
        </a:p>
      </dgm:t>
    </dgm:pt>
    <dgm:pt modelId="{5F9DA475-6F87-4CAD-ACB1-9EBD246D47BE}" type="sibTrans" cxnId="{99782B6D-34FC-4A43-966E-73D4EC38D226}">
      <dgm:prSet/>
      <dgm:spPr/>
      <dgm:t>
        <a:bodyPr/>
        <a:lstStyle/>
        <a:p>
          <a:endParaRPr lang="ru-RU"/>
        </a:p>
      </dgm:t>
    </dgm:pt>
    <dgm:pt modelId="{C26DC3F6-30F8-46FA-9832-A2C397722986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F0A04C89-4DCE-4150-ACA1-7A06FFE6A944}" type="parTrans" cxnId="{25681BEA-B73E-4534-87D1-D04E45F1E4D4}">
      <dgm:prSet/>
      <dgm:spPr/>
      <dgm:t>
        <a:bodyPr/>
        <a:lstStyle/>
        <a:p>
          <a:endParaRPr lang="ru-RU"/>
        </a:p>
      </dgm:t>
    </dgm:pt>
    <dgm:pt modelId="{F18A9537-F836-44DD-B80A-F873863D43BD}" type="sibTrans" cxnId="{25681BEA-B73E-4534-87D1-D04E45F1E4D4}">
      <dgm:prSet/>
      <dgm:spPr/>
      <dgm:t>
        <a:bodyPr/>
        <a:lstStyle/>
        <a:p>
          <a:endParaRPr lang="ru-RU"/>
        </a:p>
      </dgm:t>
    </dgm:pt>
    <dgm:pt modelId="{80FBAE40-A947-4746-924A-2A24F34628F9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3455856E-0862-458C-AB1D-69C239524634}" type="parTrans" cxnId="{80B9457F-25AA-4D4B-9307-26C9F66B1AC1}">
      <dgm:prSet/>
      <dgm:spPr/>
      <dgm:t>
        <a:bodyPr/>
        <a:lstStyle/>
        <a:p>
          <a:endParaRPr lang="ru-RU"/>
        </a:p>
      </dgm:t>
    </dgm:pt>
    <dgm:pt modelId="{8F8BF3EB-847D-4743-8FD3-59CA10A61563}" type="sibTrans" cxnId="{80B9457F-25AA-4D4B-9307-26C9F66B1AC1}">
      <dgm:prSet/>
      <dgm:spPr/>
      <dgm:t>
        <a:bodyPr/>
        <a:lstStyle/>
        <a:p>
          <a:endParaRPr lang="ru-RU"/>
        </a:p>
      </dgm:t>
    </dgm:pt>
    <dgm:pt modelId="{E437BCD2-EC87-4453-933F-559EA5B35176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846715DF-B139-470D-A19A-52C163215C9F}" type="parTrans" cxnId="{CD322004-7FEB-493E-85A4-173A8AE785E0}">
      <dgm:prSet/>
      <dgm:spPr/>
      <dgm:t>
        <a:bodyPr/>
        <a:lstStyle/>
        <a:p>
          <a:endParaRPr lang="ru-RU"/>
        </a:p>
      </dgm:t>
    </dgm:pt>
    <dgm:pt modelId="{ADDB5826-B797-4BFB-B16D-F6A405603A9F}" type="sibTrans" cxnId="{CD322004-7FEB-493E-85A4-173A8AE785E0}">
      <dgm:prSet/>
      <dgm:spPr/>
      <dgm:t>
        <a:bodyPr/>
        <a:lstStyle/>
        <a:p>
          <a:endParaRPr lang="ru-RU"/>
        </a:p>
      </dgm:t>
    </dgm:pt>
    <dgm:pt modelId="{B38DF18A-CA09-4790-A9C6-61544C6EE9AE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D21A7BD3-AE1E-4693-8569-761363B6492D}" type="parTrans" cxnId="{2BFEE5BB-9728-48BC-AE1E-56A7363E37FB}">
      <dgm:prSet/>
      <dgm:spPr/>
      <dgm:t>
        <a:bodyPr/>
        <a:lstStyle/>
        <a:p>
          <a:endParaRPr lang="ru-RU"/>
        </a:p>
      </dgm:t>
    </dgm:pt>
    <dgm:pt modelId="{9961A0EA-13EB-4589-BE18-3E2649E9F89B}" type="sibTrans" cxnId="{2BFEE5BB-9728-48BC-AE1E-56A7363E37FB}">
      <dgm:prSet/>
      <dgm:spPr/>
      <dgm:t>
        <a:bodyPr/>
        <a:lstStyle/>
        <a:p>
          <a:endParaRPr lang="ru-RU"/>
        </a:p>
      </dgm:t>
    </dgm:pt>
    <dgm:pt modelId="{79C774C5-EC5D-4D93-AE28-E1C57C90621A}" type="pres">
      <dgm:prSet presAssocID="{5AC1EC13-74C1-45D9-B991-11BE7E991692}" presName="cycle" presStyleCnt="0">
        <dgm:presLayoutVars>
          <dgm:dir/>
          <dgm:resizeHandles val="exact"/>
        </dgm:presLayoutVars>
      </dgm:prSet>
      <dgm:spPr/>
    </dgm:pt>
    <dgm:pt modelId="{DB460D0D-A9C5-4385-8928-A966BD3DFABC}" type="pres">
      <dgm:prSet presAssocID="{4DE6EBC3-71DC-4CF5-AEAA-3980FA62D187}" presName="node" presStyleLbl="node1" presStyleIdx="0" presStyleCnt="5">
        <dgm:presLayoutVars>
          <dgm:bulletEnabled val="1"/>
        </dgm:presLayoutVars>
      </dgm:prSet>
      <dgm:spPr/>
    </dgm:pt>
    <dgm:pt modelId="{102AC338-529E-4F38-A6E1-9AAAD4E1E388}" type="pres">
      <dgm:prSet presAssocID="{5F9DA475-6F87-4CAD-ACB1-9EBD246D47BE}" presName="sibTrans" presStyleLbl="sibTrans2D1" presStyleIdx="0" presStyleCnt="5"/>
      <dgm:spPr/>
    </dgm:pt>
    <dgm:pt modelId="{A00974AB-6808-4FFA-8B59-0EF1320870FE}" type="pres">
      <dgm:prSet presAssocID="{5F9DA475-6F87-4CAD-ACB1-9EBD246D47BE}" presName="connectorText" presStyleLbl="sibTrans2D1" presStyleIdx="0" presStyleCnt="5"/>
      <dgm:spPr/>
    </dgm:pt>
    <dgm:pt modelId="{A8514969-A8BA-4D40-ABF9-4219D26E6384}" type="pres">
      <dgm:prSet presAssocID="{C26DC3F6-30F8-46FA-9832-A2C397722986}" presName="node" presStyleLbl="node1" presStyleIdx="1" presStyleCnt="5">
        <dgm:presLayoutVars>
          <dgm:bulletEnabled val="1"/>
        </dgm:presLayoutVars>
      </dgm:prSet>
      <dgm:spPr/>
    </dgm:pt>
    <dgm:pt modelId="{C4C024C9-9EC6-4570-9D07-D05674D06FC9}" type="pres">
      <dgm:prSet presAssocID="{F18A9537-F836-44DD-B80A-F873863D43BD}" presName="sibTrans" presStyleLbl="sibTrans2D1" presStyleIdx="1" presStyleCnt="5"/>
      <dgm:spPr/>
    </dgm:pt>
    <dgm:pt modelId="{E2BB7C8D-4FAE-4363-925E-CB2FDAE9DCDD}" type="pres">
      <dgm:prSet presAssocID="{F18A9537-F836-44DD-B80A-F873863D43BD}" presName="connectorText" presStyleLbl="sibTrans2D1" presStyleIdx="1" presStyleCnt="5"/>
      <dgm:spPr/>
    </dgm:pt>
    <dgm:pt modelId="{D227D8D5-8FC1-4583-B541-92FB98739D74}" type="pres">
      <dgm:prSet presAssocID="{80FBAE40-A947-4746-924A-2A24F34628F9}" presName="node" presStyleLbl="node1" presStyleIdx="2" presStyleCnt="5">
        <dgm:presLayoutVars>
          <dgm:bulletEnabled val="1"/>
        </dgm:presLayoutVars>
      </dgm:prSet>
      <dgm:spPr/>
    </dgm:pt>
    <dgm:pt modelId="{7489D3AE-49E7-409B-BEDA-375DC4941921}" type="pres">
      <dgm:prSet presAssocID="{8F8BF3EB-847D-4743-8FD3-59CA10A61563}" presName="sibTrans" presStyleLbl="sibTrans2D1" presStyleIdx="2" presStyleCnt="5"/>
      <dgm:spPr/>
    </dgm:pt>
    <dgm:pt modelId="{4549F1E2-967F-4BF4-B9EC-2D47B97B4DC0}" type="pres">
      <dgm:prSet presAssocID="{8F8BF3EB-847D-4743-8FD3-59CA10A61563}" presName="connectorText" presStyleLbl="sibTrans2D1" presStyleIdx="2" presStyleCnt="5"/>
      <dgm:spPr/>
    </dgm:pt>
    <dgm:pt modelId="{FAD58347-C097-40FA-89C6-5BFD9ED196A2}" type="pres">
      <dgm:prSet presAssocID="{B38DF18A-CA09-4790-A9C6-61544C6EE9AE}" presName="node" presStyleLbl="node1" presStyleIdx="3" presStyleCnt="5">
        <dgm:presLayoutVars>
          <dgm:bulletEnabled val="1"/>
        </dgm:presLayoutVars>
      </dgm:prSet>
      <dgm:spPr/>
    </dgm:pt>
    <dgm:pt modelId="{45A9668C-3F47-4F80-A5BD-63BEF0CC120F}" type="pres">
      <dgm:prSet presAssocID="{9961A0EA-13EB-4589-BE18-3E2649E9F89B}" presName="sibTrans" presStyleLbl="sibTrans2D1" presStyleIdx="3" presStyleCnt="5"/>
      <dgm:spPr/>
    </dgm:pt>
    <dgm:pt modelId="{84830C2A-3068-4B3F-8B2F-10C3AD08BD1E}" type="pres">
      <dgm:prSet presAssocID="{9961A0EA-13EB-4589-BE18-3E2649E9F89B}" presName="connectorText" presStyleLbl="sibTrans2D1" presStyleIdx="3" presStyleCnt="5"/>
      <dgm:spPr/>
    </dgm:pt>
    <dgm:pt modelId="{6B6EE41D-105B-42DF-8895-DC541CF6FE07}" type="pres">
      <dgm:prSet presAssocID="{E437BCD2-EC87-4453-933F-559EA5B35176}" presName="node" presStyleLbl="node1" presStyleIdx="4" presStyleCnt="5">
        <dgm:presLayoutVars>
          <dgm:bulletEnabled val="1"/>
        </dgm:presLayoutVars>
      </dgm:prSet>
      <dgm:spPr/>
    </dgm:pt>
    <dgm:pt modelId="{FBE6959C-7E5D-4743-B301-8BE0382F6239}" type="pres">
      <dgm:prSet presAssocID="{ADDB5826-B797-4BFB-B16D-F6A405603A9F}" presName="sibTrans" presStyleLbl="sibTrans2D1" presStyleIdx="4" presStyleCnt="5"/>
      <dgm:spPr/>
    </dgm:pt>
    <dgm:pt modelId="{520EB585-9326-4903-BEEF-B1DEECA03FCF}" type="pres">
      <dgm:prSet presAssocID="{ADDB5826-B797-4BFB-B16D-F6A405603A9F}" presName="connectorText" presStyleLbl="sibTrans2D1" presStyleIdx="4" presStyleCnt="5"/>
      <dgm:spPr/>
    </dgm:pt>
  </dgm:ptLst>
  <dgm:cxnLst>
    <dgm:cxn modelId="{CD322004-7FEB-493E-85A4-173A8AE785E0}" srcId="{5AC1EC13-74C1-45D9-B991-11BE7E991692}" destId="{E437BCD2-EC87-4453-933F-559EA5B35176}" srcOrd="4" destOrd="0" parTransId="{846715DF-B139-470D-A19A-52C163215C9F}" sibTransId="{ADDB5826-B797-4BFB-B16D-F6A405603A9F}"/>
    <dgm:cxn modelId="{9BB5C91F-849F-4D29-A89A-76576D939892}" type="presOf" srcId="{8F8BF3EB-847D-4743-8FD3-59CA10A61563}" destId="{7489D3AE-49E7-409B-BEDA-375DC4941921}" srcOrd="0" destOrd="0" presId="urn:microsoft.com/office/officeart/2005/8/layout/cycle2"/>
    <dgm:cxn modelId="{73CAB327-795E-4D7D-A4CC-7BE548461D17}" type="presOf" srcId="{9961A0EA-13EB-4589-BE18-3E2649E9F89B}" destId="{84830C2A-3068-4B3F-8B2F-10C3AD08BD1E}" srcOrd="1" destOrd="0" presId="urn:microsoft.com/office/officeart/2005/8/layout/cycle2"/>
    <dgm:cxn modelId="{BD342863-C94D-4873-B55D-90AD8D589832}" type="presOf" srcId="{5F9DA475-6F87-4CAD-ACB1-9EBD246D47BE}" destId="{102AC338-529E-4F38-A6E1-9AAAD4E1E388}" srcOrd="0" destOrd="0" presId="urn:microsoft.com/office/officeart/2005/8/layout/cycle2"/>
    <dgm:cxn modelId="{8E95DF6A-10BD-4953-8153-BA29AAEC0A08}" type="presOf" srcId="{F18A9537-F836-44DD-B80A-F873863D43BD}" destId="{E2BB7C8D-4FAE-4363-925E-CB2FDAE9DCDD}" srcOrd="1" destOrd="0" presId="urn:microsoft.com/office/officeart/2005/8/layout/cycle2"/>
    <dgm:cxn modelId="{99782B6D-34FC-4A43-966E-73D4EC38D226}" srcId="{5AC1EC13-74C1-45D9-B991-11BE7E991692}" destId="{4DE6EBC3-71DC-4CF5-AEAA-3980FA62D187}" srcOrd="0" destOrd="0" parTransId="{215116AA-DA4D-4009-BD44-D9725394A8FC}" sibTransId="{5F9DA475-6F87-4CAD-ACB1-9EBD246D47BE}"/>
    <dgm:cxn modelId="{18A45470-E5A6-472F-869F-68FCE42B528C}" type="presOf" srcId="{9961A0EA-13EB-4589-BE18-3E2649E9F89B}" destId="{45A9668C-3F47-4F80-A5BD-63BEF0CC120F}" srcOrd="0" destOrd="0" presId="urn:microsoft.com/office/officeart/2005/8/layout/cycle2"/>
    <dgm:cxn modelId="{03E24873-E516-4E8F-B395-2C671ABCE81B}" type="presOf" srcId="{F18A9537-F836-44DD-B80A-F873863D43BD}" destId="{C4C024C9-9EC6-4570-9D07-D05674D06FC9}" srcOrd="0" destOrd="0" presId="urn:microsoft.com/office/officeart/2005/8/layout/cycle2"/>
    <dgm:cxn modelId="{80B9457F-25AA-4D4B-9307-26C9F66B1AC1}" srcId="{5AC1EC13-74C1-45D9-B991-11BE7E991692}" destId="{80FBAE40-A947-4746-924A-2A24F34628F9}" srcOrd="2" destOrd="0" parTransId="{3455856E-0862-458C-AB1D-69C239524634}" sibTransId="{8F8BF3EB-847D-4743-8FD3-59CA10A61563}"/>
    <dgm:cxn modelId="{24067287-655D-4FCF-B8A8-1C310EC3E618}" type="presOf" srcId="{8F8BF3EB-847D-4743-8FD3-59CA10A61563}" destId="{4549F1E2-967F-4BF4-B9EC-2D47B97B4DC0}" srcOrd="1" destOrd="0" presId="urn:microsoft.com/office/officeart/2005/8/layout/cycle2"/>
    <dgm:cxn modelId="{144E4A8B-20CA-468B-A3EA-AB36725A66BB}" type="presOf" srcId="{ADDB5826-B797-4BFB-B16D-F6A405603A9F}" destId="{FBE6959C-7E5D-4743-B301-8BE0382F6239}" srcOrd="0" destOrd="0" presId="urn:microsoft.com/office/officeart/2005/8/layout/cycle2"/>
    <dgm:cxn modelId="{102D1A96-EA16-4031-BE80-E0D60C7FA630}" type="presOf" srcId="{5F9DA475-6F87-4CAD-ACB1-9EBD246D47BE}" destId="{A00974AB-6808-4FFA-8B59-0EF1320870FE}" srcOrd="1" destOrd="0" presId="urn:microsoft.com/office/officeart/2005/8/layout/cycle2"/>
    <dgm:cxn modelId="{2BFEE5BB-9728-48BC-AE1E-56A7363E37FB}" srcId="{5AC1EC13-74C1-45D9-B991-11BE7E991692}" destId="{B38DF18A-CA09-4790-A9C6-61544C6EE9AE}" srcOrd="3" destOrd="0" parTransId="{D21A7BD3-AE1E-4693-8569-761363B6492D}" sibTransId="{9961A0EA-13EB-4589-BE18-3E2649E9F89B}"/>
    <dgm:cxn modelId="{123C57C7-EC01-451A-BD3B-5C19251E6E14}" type="presOf" srcId="{E437BCD2-EC87-4453-933F-559EA5B35176}" destId="{6B6EE41D-105B-42DF-8895-DC541CF6FE07}" srcOrd="0" destOrd="0" presId="urn:microsoft.com/office/officeart/2005/8/layout/cycle2"/>
    <dgm:cxn modelId="{A765A0D0-E3D5-48EB-A260-003A279F1BD3}" type="presOf" srcId="{ADDB5826-B797-4BFB-B16D-F6A405603A9F}" destId="{520EB585-9326-4903-BEEF-B1DEECA03FCF}" srcOrd="1" destOrd="0" presId="urn:microsoft.com/office/officeart/2005/8/layout/cycle2"/>
    <dgm:cxn modelId="{571046D5-79AB-4812-BF42-0F18F967EAEF}" type="presOf" srcId="{C26DC3F6-30F8-46FA-9832-A2C397722986}" destId="{A8514969-A8BA-4D40-ABF9-4219D26E6384}" srcOrd="0" destOrd="0" presId="urn:microsoft.com/office/officeart/2005/8/layout/cycle2"/>
    <dgm:cxn modelId="{79D09DE2-58C7-4123-9A27-4EF49873E30E}" type="presOf" srcId="{80FBAE40-A947-4746-924A-2A24F34628F9}" destId="{D227D8D5-8FC1-4583-B541-92FB98739D74}" srcOrd="0" destOrd="0" presId="urn:microsoft.com/office/officeart/2005/8/layout/cycle2"/>
    <dgm:cxn modelId="{3F20C7E4-1DB4-42A0-BB45-89840B5B806C}" type="presOf" srcId="{5AC1EC13-74C1-45D9-B991-11BE7E991692}" destId="{79C774C5-EC5D-4D93-AE28-E1C57C90621A}" srcOrd="0" destOrd="0" presId="urn:microsoft.com/office/officeart/2005/8/layout/cycle2"/>
    <dgm:cxn modelId="{25681BEA-B73E-4534-87D1-D04E45F1E4D4}" srcId="{5AC1EC13-74C1-45D9-B991-11BE7E991692}" destId="{C26DC3F6-30F8-46FA-9832-A2C397722986}" srcOrd="1" destOrd="0" parTransId="{F0A04C89-4DCE-4150-ACA1-7A06FFE6A944}" sibTransId="{F18A9537-F836-44DD-B80A-F873863D43BD}"/>
    <dgm:cxn modelId="{DFBBC5F1-B6E6-4FB3-9006-D7D2211494B8}" type="presOf" srcId="{4DE6EBC3-71DC-4CF5-AEAA-3980FA62D187}" destId="{DB460D0D-A9C5-4385-8928-A966BD3DFABC}" srcOrd="0" destOrd="0" presId="urn:microsoft.com/office/officeart/2005/8/layout/cycle2"/>
    <dgm:cxn modelId="{BAFE68F7-4B58-4BC6-BABC-D257A82989AF}" type="presOf" srcId="{B38DF18A-CA09-4790-A9C6-61544C6EE9AE}" destId="{FAD58347-C097-40FA-89C6-5BFD9ED196A2}" srcOrd="0" destOrd="0" presId="urn:microsoft.com/office/officeart/2005/8/layout/cycle2"/>
    <dgm:cxn modelId="{68CC2D86-71FC-4F82-976C-39D7D2FFEC22}" type="presParOf" srcId="{79C774C5-EC5D-4D93-AE28-E1C57C90621A}" destId="{DB460D0D-A9C5-4385-8928-A966BD3DFABC}" srcOrd="0" destOrd="0" presId="urn:microsoft.com/office/officeart/2005/8/layout/cycle2"/>
    <dgm:cxn modelId="{DAF853EA-0967-4B45-BFF1-EBA561BCE2A6}" type="presParOf" srcId="{79C774C5-EC5D-4D93-AE28-E1C57C90621A}" destId="{102AC338-529E-4F38-A6E1-9AAAD4E1E388}" srcOrd="1" destOrd="0" presId="urn:microsoft.com/office/officeart/2005/8/layout/cycle2"/>
    <dgm:cxn modelId="{CA384060-82FD-4217-8E8E-C0B35F195D94}" type="presParOf" srcId="{102AC338-529E-4F38-A6E1-9AAAD4E1E388}" destId="{A00974AB-6808-4FFA-8B59-0EF1320870FE}" srcOrd="0" destOrd="0" presId="urn:microsoft.com/office/officeart/2005/8/layout/cycle2"/>
    <dgm:cxn modelId="{4B472404-C962-4ECB-98D8-CF8C7349FBAF}" type="presParOf" srcId="{79C774C5-EC5D-4D93-AE28-E1C57C90621A}" destId="{A8514969-A8BA-4D40-ABF9-4219D26E6384}" srcOrd="2" destOrd="0" presId="urn:microsoft.com/office/officeart/2005/8/layout/cycle2"/>
    <dgm:cxn modelId="{C615EB60-3E03-4E54-A22F-B24CBF648CD3}" type="presParOf" srcId="{79C774C5-EC5D-4D93-AE28-E1C57C90621A}" destId="{C4C024C9-9EC6-4570-9D07-D05674D06FC9}" srcOrd="3" destOrd="0" presId="urn:microsoft.com/office/officeart/2005/8/layout/cycle2"/>
    <dgm:cxn modelId="{9EE602C3-8EB6-4090-9DF4-A38146B8C91C}" type="presParOf" srcId="{C4C024C9-9EC6-4570-9D07-D05674D06FC9}" destId="{E2BB7C8D-4FAE-4363-925E-CB2FDAE9DCDD}" srcOrd="0" destOrd="0" presId="urn:microsoft.com/office/officeart/2005/8/layout/cycle2"/>
    <dgm:cxn modelId="{2CE4214F-C166-4969-8F93-321BFE0C1646}" type="presParOf" srcId="{79C774C5-EC5D-4D93-AE28-E1C57C90621A}" destId="{D227D8D5-8FC1-4583-B541-92FB98739D74}" srcOrd="4" destOrd="0" presId="urn:microsoft.com/office/officeart/2005/8/layout/cycle2"/>
    <dgm:cxn modelId="{9FFA3E0C-5C40-447F-9E7E-2E4339A17018}" type="presParOf" srcId="{79C774C5-EC5D-4D93-AE28-E1C57C90621A}" destId="{7489D3AE-49E7-409B-BEDA-375DC4941921}" srcOrd="5" destOrd="0" presId="urn:microsoft.com/office/officeart/2005/8/layout/cycle2"/>
    <dgm:cxn modelId="{A773DA88-BD97-457F-9DFB-35CE9A0BC580}" type="presParOf" srcId="{7489D3AE-49E7-409B-BEDA-375DC4941921}" destId="{4549F1E2-967F-4BF4-B9EC-2D47B97B4DC0}" srcOrd="0" destOrd="0" presId="urn:microsoft.com/office/officeart/2005/8/layout/cycle2"/>
    <dgm:cxn modelId="{F042C803-ACF2-4EC3-A139-03C83EF6A604}" type="presParOf" srcId="{79C774C5-EC5D-4D93-AE28-E1C57C90621A}" destId="{FAD58347-C097-40FA-89C6-5BFD9ED196A2}" srcOrd="6" destOrd="0" presId="urn:microsoft.com/office/officeart/2005/8/layout/cycle2"/>
    <dgm:cxn modelId="{4E92F142-C69D-4444-86A0-46E27749B205}" type="presParOf" srcId="{79C774C5-EC5D-4D93-AE28-E1C57C90621A}" destId="{45A9668C-3F47-4F80-A5BD-63BEF0CC120F}" srcOrd="7" destOrd="0" presId="urn:microsoft.com/office/officeart/2005/8/layout/cycle2"/>
    <dgm:cxn modelId="{FD73035E-6472-4861-8ED2-F5A3E69546B2}" type="presParOf" srcId="{45A9668C-3F47-4F80-A5BD-63BEF0CC120F}" destId="{84830C2A-3068-4B3F-8B2F-10C3AD08BD1E}" srcOrd="0" destOrd="0" presId="urn:microsoft.com/office/officeart/2005/8/layout/cycle2"/>
    <dgm:cxn modelId="{6EA0BCCD-15AF-49D7-8622-7EFF51883CBF}" type="presParOf" srcId="{79C774C5-EC5D-4D93-AE28-E1C57C90621A}" destId="{6B6EE41D-105B-42DF-8895-DC541CF6FE07}" srcOrd="8" destOrd="0" presId="urn:microsoft.com/office/officeart/2005/8/layout/cycle2"/>
    <dgm:cxn modelId="{AAD644A6-577A-4E7E-81CF-1852EB3C716A}" type="presParOf" srcId="{79C774C5-EC5D-4D93-AE28-E1C57C90621A}" destId="{FBE6959C-7E5D-4743-B301-8BE0382F6239}" srcOrd="9" destOrd="0" presId="urn:microsoft.com/office/officeart/2005/8/layout/cycle2"/>
    <dgm:cxn modelId="{543B74DB-91B4-46FB-8E16-B57B742782EB}" type="presParOf" srcId="{FBE6959C-7E5D-4743-B301-8BE0382F6239}" destId="{520EB585-9326-4903-BEEF-B1DEECA03FC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5ABA0CD-6D0E-4DBC-B1CC-CCB9EB477243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4D49158-1159-4318-9572-DDF3FB26F94A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pPr algn="ctr"/>
          <a:r>
            <a:rPr lang="ru-RU"/>
            <a:t>Провайдер ПК</a:t>
          </a:r>
        </a:p>
      </dgm:t>
    </dgm:pt>
    <dgm:pt modelId="{D2D2A8B2-E211-4D5E-A3FF-2CB45499DD56}" type="par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4A756928-5392-4013-A38B-C000D66E7F2B}" type="sib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B55DC9F4-60BD-4002-B16C-36B0C28D112B}">
      <dgm:prSet phldrT="[Текст]"/>
      <dgm:spPr/>
      <dgm:t>
        <a:bodyPr/>
        <a:lstStyle/>
        <a:p>
          <a:pPr algn="ctr"/>
          <a:r>
            <a:rPr lang="ru-RU"/>
            <a:t>Участник 1</a:t>
          </a:r>
        </a:p>
      </dgm:t>
    </dgm:pt>
    <dgm:pt modelId="{9116BAED-43F5-4265-B89D-A548E88F18FE}" type="par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7AEB0A5D-2E65-47B9-AAFC-42B328444C6A}" type="sib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F2BF7276-9839-42E4-A129-6A1D88730B81}">
      <dgm:prSet phldrT="[Текст]"/>
      <dgm:spPr/>
      <dgm:t>
        <a:bodyPr/>
        <a:lstStyle/>
        <a:p>
          <a:pPr algn="ctr"/>
          <a:r>
            <a:rPr lang="ru-RU"/>
            <a:t>Участник 2</a:t>
          </a:r>
        </a:p>
      </dgm:t>
    </dgm:pt>
    <dgm:pt modelId="{CA74FC70-6937-4A5A-866A-DFD09BD3B343}" type="par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DA50C420-2EBC-4252-AF5D-470A818524AE}" type="sib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CB6087C4-CFD3-4329-8AFF-311E0F07E338}">
      <dgm:prSet phldrT="[Текст]"/>
      <dgm:spPr/>
      <dgm:t>
        <a:bodyPr/>
        <a:lstStyle/>
        <a:p>
          <a:pPr algn="ctr"/>
          <a:r>
            <a:rPr lang="ru-RU"/>
            <a:t>Участник 3</a:t>
          </a:r>
        </a:p>
      </dgm:t>
    </dgm:pt>
    <dgm:pt modelId="{E730B5C2-7963-4C81-88AB-DC0F047E3291}" type="par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EE7FF848-BB65-4D2C-AEFE-828A40612B96}" type="sib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75CF144C-ECAA-4FC7-B081-836EF7DFE7EE}">
      <dgm:prSet phldrT="[Текст]"/>
      <dgm:spPr/>
      <dgm:t>
        <a:bodyPr/>
        <a:lstStyle/>
        <a:p>
          <a:pPr algn="ctr"/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BF2168BC-3801-480E-BA56-D69C859645EE}" type="par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D74438FE-E105-41B6-94B3-765C22568267}" type="sib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59B97B86-AD89-4D94-BB4F-AC25BC3FDD97}" type="pres">
      <dgm:prSet presAssocID="{D5ABA0CD-6D0E-4DBC-B1CC-CCB9EB477243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644459F-B014-41C4-904D-6D78861469A1}" type="pres">
      <dgm:prSet presAssocID="{C4D49158-1159-4318-9572-DDF3FB26F94A}" presName="centerShape" presStyleLbl="node0" presStyleIdx="0" presStyleCnt="1"/>
      <dgm:spPr/>
    </dgm:pt>
    <dgm:pt modelId="{C6859F4F-F89E-456E-9F38-19452410851C}" type="pres">
      <dgm:prSet presAssocID="{9116BAED-43F5-4265-B89D-A548E88F18FE}" presName="parTrans" presStyleLbl="sibTrans2D1" presStyleIdx="0" presStyleCnt="4" custAng="16200000"/>
      <dgm:spPr>
        <a:prstGeom prst="upDownArrow">
          <a:avLst/>
        </a:prstGeom>
      </dgm:spPr>
    </dgm:pt>
    <dgm:pt modelId="{26C3973D-8F94-4D0C-B27B-95D2D0AD3557}" type="pres">
      <dgm:prSet presAssocID="{9116BAED-43F5-4265-B89D-A548E88F18FE}" presName="connectorText" presStyleLbl="sibTrans2D1" presStyleIdx="0" presStyleCnt="4"/>
      <dgm:spPr/>
    </dgm:pt>
    <dgm:pt modelId="{BAD3950B-5F73-4252-89D9-B4F1C8BFDC30}" type="pres">
      <dgm:prSet presAssocID="{B55DC9F4-60BD-4002-B16C-36B0C28D112B}" presName="node" presStyleLbl="node1" presStyleIdx="0" presStyleCnt="4">
        <dgm:presLayoutVars>
          <dgm:bulletEnabled val="1"/>
        </dgm:presLayoutVars>
      </dgm:prSet>
      <dgm:spPr/>
    </dgm:pt>
    <dgm:pt modelId="{8F1BABBF-3CF5-4422-98B8-4DA54B20BE4B}" type="pres">
      <dgm:prSet presAssocID="{CA74FC70-6937-4A5A-866A-DFD09BD3B343}" presName="parTrans" presStyleLbl="sibTrans2D1" presStyleIdx="1" presStyleCnt="4" custAng="5400000"/>
      <dgm:spPr>
        <a:prstGeom prst="upDownArrow">
          <a:avLst/>
        </a:prstGeom>
      </dgm:spPr>
    </dgm:pt>
    <dgm:pt modelId="{8C8493A2-EEA7-4386-9A42-3A1A020BB79C}" type="pres">
      <dgm:prSet presAssocID="{CA74FC70-6937-4A5A-866A-DFD09BD3B343}" presName="connectorText" presStyleLbl="sibTrans2D1" presStyleIdx="1" presStyleCnt="4"/>
      <dgm:spPr/>
    </dgm:pt>
    <dgm:pt modelId="{672688AF-F766-42CF-BAB7-CF32A1913103}" type="pres">
      <dgm:prSet presAssocID="{F2BF7276-9839-42E4-A129-6A1D88730B81}" presName="node" presStyleLbl="node1" presStyleIdx="1" presStyleCnt="4">
        <dgm:presLayoutVars>
          <dgm:bulletEnabled val="1"/>
        </dgm:presLayoutVars>
      </dgm:prSet>
      <dgm:spPr/>
    </dgm:pt>
    <dgm:pt modelId="{6E4F0645-9B41-44CB-AC73-AE08CAFF45C6}" type="pres">
      <dgm:prSet presAssocID="{E730B5C2-7963-4C81-88AB-DC0F047E3291}" presName="parTrans" presStyleLbl="sibTrans2D1" presStyleIdx="2" presStyleCnt="4" custAng="16200000"/>
      <dgm:spPr>
        <a:prstGeom prst="upDownArrow">
          <a:avLst/>
        </a:prstGeom>
      </dgm:spPr>
    </dgm:pt>
    <dgm:pt modelId="{D683561D-4CD1-447D-B3FC-065981ECE98D}" type="pres">
      <dgm:prSet presAssocID="{E730B5C2-7963-4C81-88AB-DC0F047E3291}" presName="connectorText" presStyleLbl="sibTrans2D1" presStyleIdx="2" presStyleCnt="4"/>
      <dgm:spPr/>
    </dgm:pt>
    <dgm:pt modelId="{DEBBA5D7-D503-4EC7-BAC2-5E229D6E9BF0}" type="pres">
      <dgm:prSet presAssocID="{CB6087C4-CFD3-4329-8AFF-311E0F07E338}" presName="node" presStyleLbl="node1" presStyleIdx="2" presStyleCnt="4">
        <dgm:presLayoutVars>
          <dgm:bulletEnabled val="1"/>
        </dgm:presLayoutVars>
      </dgm:prSet>
      <dgm:spPr/>
    </dgm:pt>
    <dgm:pt modelId="{461328E1-DEEE-40DD-A6AC-10303A6FAE2B}" type="pres">
      <dgm:prSet presAssocID="{BF2168BC-3801-480E-BA56-D69C859645EE}" presName="parTrans" presStyleLbl="sibTrans2D1" presStyleIdx="3" presStyleCnt="4" custAng="5400000"/>
      <dgm:spPr>
        <a:prstGeom prst="upDownArrow">
          <a:avLst/>
        </a:prstGeom>
      </dgm:spPr>
    </dgm:pt>
    <dgm:pt modelId="{23324254-07AA-4CE2-8923-F03A2A82CB7E}" type="pres">
      <dgm:prSet presAssocID="{BF2168BC-3801-480E-BA56-D69C859645EE}" presName="connectorText" presStyleLbl="sibTrans2D1" presStyleIdx="3" presStyleCnt="4"/>
      <dgm:spPr/>
    </dgm:pt>
    <dgm:pt modelId="{933903D4-2FC9-42FC-AC7B-CD3CACBEBC45}" type="pres">
      <dgm:prSet presAssocID="{75CF144C-ECAA-4FC7-B081-836EF7DFE7EE}" presName="node" presStyleLbl="node1" presStyleIdx="3" presStyleCnt="4">
        <dgm:presLayoutVars>
          <dgm:bulletEnabled val="1"/>
        </dgm:presLayoutVars>
      </dgm:prSet>
      <dgm:spPr/>
    </dgm:pt>
  </dgm:ptLst>
  <dgm:cxnLst>
    <dgm:cxn modelId="{C5B11B02-6B7F-4CEF-A2DC-65934716E300}" type="presOf" srcId="{9116BAED-43F5-4265-B89D-A548E88F18FE}" destId="{26C3973D-8F94-4D0C-B27B-95D2D0AD3557}" srcOrd="1" destOrd="0" presId="urn:microsoft.com/office/officeart/2005/8/layout/radial5"/>
    <dgm:cxn modelId="{5DFA8905-FE0D-458E-812C-C0F3F3B5F550}" type="presOf" srcId="{BF2168BC-3801-480E-BA56-D69C859645EE}" destId="{23324254-07AA-4CE2-8923-F03A2A82CB7E}" srcOrd="1" destOrd="0" presId="urn:microsoft.com/office/officeart/2005/8/layout/radial5"/>
    <dgm:cxn modelId="{ECEA3110-3D20-4806-97AD-C4ED3877C745}" type="presOf" srcId="{F2BF7276-9839-42E4-A129-6A1D88730B81}" destId="{672688AF-F766-42CF-BAB7-CF32A1913103}" srcOrd="0" destOrd="0" presId="urn:microsoft.com/office/officeart/2005/8/layout/radial5"/>
    <dgm:cxn modelId="{01B26219-5619-4359-ADC6-68572A83766A}" srcId="{D5ABA0CD-6D0E-4DBC-B1CC-CCB9EB477243}" destId="{C4D49158-1159-4318-9572-DDF3FB26F94A}" srcOrd="0" destOrd="0" parTransId="{D2D2A8B2-E211-4D5E-A3FF-2CB45499DD56}" sibTransId="{4A756928-5392-4013-A38B-C000D66E7F2B}"/>
    <dgm:cxn modelId="{AE6C1520-8A7E-4CAC-8472-E4E336441638}" type="presOf" srcId="{9116BAED-43F5-4265-B89D-A548E88F18FE}" destId="{C6859F4F-F89E-456E-9F38-19452410851C}" srcOrd="0" destOrd="0" presId="urn:microsoft.com/office/officeart/2005/8/layout/radial5"/>
    <dgm:cxn modelId="{9FDBC83F-6F16-48B7-8139-7DDF9671A098}" type="presOf" srcId="{D5ABA0CD-6D0E-4DBC-B1CC-CCB9EB477243}" destId="{59B97B86-AD89-4D94-BB4F-AC25BC3FDD97}" srcOrd="0" destOrd="0" presId="urn:microsoft.com/office/officeart/2005/8/layout/radial5"/>
    <dgm:cxn modelId="{8761795C-4E40-4016-BE9F-1A654005DC7A}" srcId="{C4D49158-1159-4318-9572-DDF3FB26F94A}" destId="{75CF144C-ECAA-4FC7-B081-836EF7DFE7EE}" srcOrd="3" destOrd="0" parTransId="{BF2168BC-3801-480E-BA56-D69C859645EE}" sibTransId="{D74438FE-E105-41B6-94B3-765C22568267}"/>
    <dgm:cxn modelId="{668F6B61-E587-4FE9-AEC4-0EF1730DFCBB}" type="presOf" srcId="{CA74FC70-6937-4A5A-866A-DFD09BD3B343}" destId="{8F1BABBF-3CF5-4422-98B8-4DA54B20BE4B}" srcOrd="0" destOrd="0" presId="urn:microsoft.com/office/officeart/2005/8/layout/radial5"/>
    <dgm:cxn modelId="{88E2CE41-9FA4-43EC-AB70-039F904A5AE5}" srcId="{C4D49158-1159-4318-9572-DDF3FB26F94A}" destId="{F2BF7276-9839-42E4-A129-6A1D88730B81}" srcOrd="1" destOrd="0" parTransId="{CA74FC70-6937-4A5A-866A-DFD09BD3B343}" sibTransId="{DA50C420-2EBC-4252-AF5D-470A818524AE}"/>
    <dgm:cxn modelId="{24E08246-BDA3-4336-AC2A-93292171D29A}" type="presOf" srcId="{E730B5C2-7963-4C81-88AB-DC0F047E3291}" destId="{6E4F0645-9B41-44CB-AC73-AE08CAFF45C6}" srcOrd="0" destOrd="0" presId="urn:microsoft.com/office/officeart/2005/8/layout/radial5"/>
    <dgm:cxn modelId="{ED0CCB67-79E0-4BE2-B3DB-95B6F95182CB}" srcId="{C4D49158-1159-4318-9572-DDF3FB26F94A}" destId="{CB6087C4-CFD3-4329-8AFF-311E0F07E338}" srcOrd="2" destOrd="0" parTransId="{E730B5C2-7963-4C81-88AB-DC0F047E3291}" sibTransId="{EE7FF848-BB65-4D2C-AEFE-828A40612B96}"/>
    <dgm:cxn modelId="{1565EC74-C37E-498E-98B4-ED54D0906D4C}" type="presOf" srcId="{75CF144C-ECAA-4FC7-B081-836EF7DFE7EE}" destId="{933903D4-2FC9-42FC-AC7B-CD3CACBEBC45}" srcOrd="0" destOrd="0" presId="urn:microsoft.com/office/officeart/2005/8/layout/radial5"/>
    <dgm:cxn modelId="{C939C380-E806-4671-BC87-43ECFBEADB0A}" type="presOf" srcId="{B55DC9F4-60BD-4002-B16C-36B0C28D112B}" destId="{BAD3950B-5F73-4252-89D9-B4F1C8BFDC30}" srcOrd="0" destOrd="0" presId="urn:microsoft.com/office/officeart/2005/8/layout/radial5"/>
    <dgm:cxn modelId="{72B5A091-A279-4079-AE51-13777090BE7B}" type="presOf" srcId="{CA74FC70-6937-4A5A-866A-DFD09BD3B343}" destId="{8C8493A2-EEA7-4386-9A42-3A1A020BB79C}" srcOrd="1" destOrd="0" presId="urn:microsoft.com/office/officeart/2005/8/layout/radial5"/>
    <dgm:cxn modelId="{D402F095-C22D-48B8-8D52-8972E0C4E514}" type="presOf" srcId="{CB6087C4-CFD3-4329-8AFF-311E0F07E338}" destId="{DEBBA5D7-D503-4EC7-BAC2-5E229D6E9BF0}" srcOrd="0" destOrd="0" presId="urn:microsoft.com/office/officeart/2005/8/layout/radial5"/>
    <dgm:cxn modelId="{D9E8BCA6-05F6-461E-90AE-628163F20AFC}" type="presOf" srcId="{BF2168BC-3801-480E-BA56-D69C859645EE}" destId="{461328E1-DEEE-40DD-A6AC-10303A6FAE2B}" srcOrd="0" destOrd="0" presId="urn:microsoft.com/office/officeart/2005/8/layout/radial5"/>
    <dgm:cxn modelId="{A0C2BED4-0BE1-4A03-9E3C-B312FD41E89B}" srcId="{C4D49158-1159-4318-9572-DDF3FB26F94A}" destId="{B55DC9F4-60BD-4002-B16C-36B0C28D112B}" srcOrd="0" destOrd="0" parTransId="{9116BAED-43F5-4265-B89D-A548E88F18FE}" sibTransId="{7AEB0A5D-2E65-47B9-AAFC-42B328444C6A}"/>
    <dgm:cxn modelId="{1B9D41DD-3F67-4C0A-918A-E5DE37C42F0E}" type="presOf" srcId="{E730B5C2-7963-4C81-88AB-DC0F047E3291}" destId="{D683561D-4CD1-447D-B3FC-065981ECE98D}" srcOrd="1" destOrd="0" presId="urn:microsoft.com/office/officeart/2005/8/layout/radial5"/>
    <dgm:cxn modelId="{6AF3D6F2-17E3-4188-8BCF-34A1A42509A7}" type="presOf" srcId="{C4D49158-1159-4318-9572-DDF3FB26F94A}" destId="{0644459F-B014-41C4-904D-6D78861469A1}" srcOrd="0" destOrd="0" presId="urn:microsoft.com/office/officeart/2005/8/layout/radial5"/>
    <dgm:cxn modelId="{73EFD45A-8D66-49B5-B81D-00079544ACBF}" type="presParOf" srcId="{59B97B86-AD89-4D94-BB4F-AC25BC3FDD97}" destId="{0644459F-B014-41C4-904D-6D78861469A1}" srcOrd="0" destOrd="0" presId="urn:microsoft.com/office/officeart/2005/8/layout/radial5"/>
    <dgm:cxn modelId="{C06F005F-7821-4F3B-A446-93A27655F655}" type="presParOf" srcId="{59B97B86-AD89-4D94-BB4F-AC25BC3FDD97}" destId="{C6859F4F-F89E-456E-9F38-19452410851C}" srcOrd="1" destOrd="0" presId="urn:microsoft.com/office/officeart/2005/8/layout/radial5"/>
    <dgm:cxn modelId="{C7DC5FA1-42C2-4CCC-8613-311A2DDF70C5}" type="presParOf" srcId="{C6859F4F-F89E-456E-9F38-19452410851C}" destId="{26C3973D-8F94-4D0C-B27B-95D2D0AD3557}" srcOrd="0" destOrd="0" presId="urn:microsoft.com/office/officeart/2005/8/layout/radial5"/>
    <dgm:cxn modelId="{5156170C-B721-4F78-891A-20AEC9D074DB}" type="presParOf" srcId="{59B97B86-AD89-4D94-BB4F-AC25BC3FDD97}" destId="{BAD3950B-5F73-4252-89D9-B4F1C8BFDC30}" srcOrd="2" destOrd="0" presId="urn:microsoft.com/office/officeart/2005/8/layout/radial5"/>
    <dgm:cxn modelId="{FD7BF0F5-8A2F-457B-8549-CD17F0C1DC4E}" type="presParOf" srcId="{59B97B86-AD89-4D94-BB4F-AC25BC3FDD97}" destId="{8F1BABBF-3CF5-4422-98B8-4DA54B20BE4B}" srcOrd="3" destOrd="0" presId="urn:microsoft.com/office/officeart/2005/8/layout/radial5"/>
    <dgm:cxn modelId="{BDE97B1A-ACB7-4CA9-80D7-AB1618BFACC9}" type="presParOf" srcId="{8F1BABBF-3CF5-4422-98B8-4DA54B20BE4B}" destId="{8C8493A2-EEA7-4386-9A42-3A1A020BB79C}" srcOrd="0" destOrd="0" presId="urn:microsoft.com/office/officeart/2005/8/layout/radial5"/>
    <dgm:cxn modelId="{38390963-7AED-47BF-92D3-B088708CA0B2}" type="presParOf" srcId="{59B97B86-AD89-4D94-BB4F-AC25BC3FDD97}" destId="{672688AF-F766-42CF-BAB7-CF32A1913103}" srcOrd="4" destOrd="0" presId="urn:microsoft.com/office/officeart/2005/8/layout/radial5"/>
    <dgm:cxn modelId="{041B584D-DA58-4500-B941-CEF27AE34367}" type="presParOf" srcId="{59B97B86-AD89-4D94-BB4F-AC25BC3FDD97}" destId="{6E4F0645-9B41-44CB-AC73-AE08CAFF45C6}" srcOrd="5" destOrd="0" presId="urn:microsoft.com/office/officeart/2005/8/layout/radial5"/>
    <dgm:cxn modelId="{85F86DB4-45D6-4826-80AF-C6048B96F2CA}" type="presParOf" srcId="{6E4F0645-9B41-44CB-AC73-AE08CAFF45C6}" destId="{D683561D-4CD1-447D-B3FC-065981ECE98D}" srcOrd="0" destOrd="0" presId="urn:microsoft.com/office/officeart/2005/8/layout/radial5"/>
    <dgm:cxn modelId="{448F26F8-116C-456F-A557-3B94004BFEEC}" type="presParOf" srcId="{59B97B86-AD89-4D94-BB4F-AC25BC3FDD97}" destId="{DEBBA5D7-D503-4EC7-BAC2-5E229D6E9BF0}" srcOrd="6" destOrd="0" presId="urn:microsoft.com/office/officeart/2005/8/layout/radial5"/>
    <dgm:cxn modelId="{CEF88AC9-08D6-495D-91D7-5B1577B8C8C1}" type="presParOf" srcId="{59B97B86-AD89-4D94-BB4F-AC25BC3FDD97}" destId="{461328E1-DEEE-40DD-A6AC-10303A6FAE2B}" srcOrd="7" destOrd="0" presId="urn:microsoft.com/office/officeart/2005/8/layout/radial5"/>
    <dgm:cxn modelId="{92B693E1-0D2C-41D4-8A88-8550F33DF4F0}" type="presParOf" srcId="{461328E1-DEEE-40DD-A6AC-10303A6FAE2B}" destId="{23324254-07AA-4CE2-8923-F03A2A82CB7E}" srcOrd="0" destOrd="0" presId="urn:microsoft.com/office/officeart/2005/8/layout/radial5"/>
    <dgm:cxn modelId="{0CCFD900-6D63-49D6-804D-45ADA11DE0F5}" type="presParOf" srcId="{59B97B86-AD89-4D94-BB4F-AC25BC3FDD97}" destId="{933903D4-2FC9-42FC-AC7B-CD3CACBEBC45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746206E-6027-4274-AEE4-ECCACCE8FA1D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137630E-CE1E-43F0-BB5F-F91A6F783279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ПК</a:t>
          </a:r>
        </a:p>
      </dgm:t>
    </dgm:pt>
    <dgm:pt modelId="{B78DCC76-862A-4981-8641-91929E501BD4}" type="parTrans" cxnId="{63FC60A6-F0B3-40DA-9648-E09992BD3A7B}">
      <dgm:prSet/>
      <dgm:spPr/>
      <dgm:t>
        <a:bodyPr/>
        <a:lstStyle/>
        <a:p>
          <a:endParaRPr lang="ru-RU"/>
        </a:p>
      </dgm:t>
    </dgm:pt>
    <dgm:pt modelId="{5E667975-37DB-411C-8BB1-AF5390678C14}" type="sibTrans" cxnId="{63FC60A6-F0B3-40DA-9648-E09992BD3A7B}">
      <dgm:prSet/>
      <dgm:spPr/>
      <dgm:t>
        <a:bodyPr/>
        <a:lstStyle/>
        <a:p>
          <a:endParaRPr lang="ru-RU"/>
        </a:p>
      </dgm:t>
    </dgm:pt>
    <dgm:pt modelId="{74CB74D1-C135-40BC-8C86-8A1396F8F5E3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9273EF79-EEA3-4E66-B937-83134D4493B2}" type="parTrans" cxnId="{0BF9939C-D3D2-471F-949A-6DECA6C0180A}">
      <dgm:prSet/>
      <dgm:spPr/>
      <dgm:t>
        <a:bodyPr/>
        <a:lstStyle/>
        <a:p>
          <a:endParaRPr lang="ru-RU"/>
        </a:p>
      </dgm:t>
    </dgm:pt>
    <dgm:pt modelId="{E4A7BC12-E87A-4FC1-9A79-5FD5569B2DAA}" type="sibTrans" cxnId="{0BF9939C-D3D2-471F-949A-6DECA6C0180A}">
      <dgm:prSet/>
      <dgm:spPr/>
      <dgm:t>
        <a:bodyPr/>
        <a:lstStyle/>
        <a:p>
          <a:endParaRPr lang="ru-RU"/>
        </a:p>
      </dgm:t>
    </dgm:pt>
    <dgm:pt modelId="{8A8FF5EE-20E7-4B05-8400-A03636D2B3D4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72019F3A-CF15-46ED-9003-3AF3BF658F72}" type="parTrans" cxnId="{85777700-A2B6-4185-A674-4D42F563EFF0}">
      <dgm:prSet/>
      <dgm:spPr/>
      <dgm:t>
        <a:bodyPr/>
        <a:lstStyle/>
        <a:p>
          <a:endParaRPr lang="ru-RU"/>
        </a:p>
      </dgm:t>
    </dgm:pt>
    <dgm:pt modelId="{9398CF72-C774-48DB-AA44-E44063CFC5B8}" type="sibTrans" cxnId="{85777700-A2B6-4185-A674-4D42F563EFF0}">
      <dgm:prSet/>
      <dgm:spPr/>
      <dgm:t>
        <a:bodyPr/>
        <a:lstStyle/>
        <a:p>
          <a:endParaRPr lang="ru-RU"/>
        </a:p>
      </dgm:t>
    </dgm:pt>
    <dgm:pt modelId="{791399DF-491C-4061-B3F1-6AB3BC226EF8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E2C3F0FD-077C-4278-8339-AA9A8ACF85A2}" type="parTrans" cxnId="{12A35514-F207-4B9C-A5D0-AFF546F50E6E}">
      <dgm:prSet/>
      <dgm:spPr/>
      <dgm:t>
        <a:bodyPr/>
        <a:lstStyle/>
        <a:p>
          <a:endParaRPr lang="ru-RU"/>
        </a:p>
      </dgm:t>
    </dgm:pt>
    <dgm:pt modelId="{1733D7D7-7C92-4849-8E1D-9428B779DEB1}" type="sibTrans" cxnId="{12A35514-F207-4B9C-A5D0-AFF546F50E6E}">
      <dgm:prSet/>
      <dgm:spPr/>
      <dgm:t>
        <a:bodyPr/>
        <a:lstStyle/>
        <a:p>
          <a:endParaRPr lang="ru-RU"/>
        </a:p>
      </dgm:t>
    </dgm:pt>
    <dgm:pt modelId="{41279E12-9DAF-4E52-88BC-10C7D98E6667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288AF030-4914-4C78-8FB9-2A8DDB708A08}" type="parTrans" cxnId="{7469F5C7-E9DD-400A-9431-A636BEAD287F}">
      <dgm:prSet/>
      <dgm:spPr/>
      <dgm:t>
        <a:bodyPr/>
        <a:lstStyle/>
        <a:p>
          <a:endParaRPr lang="ru-RU"/>
        </a:p>
      </dgm:t>
    </dgm:pt>
    <dgm:pt modelId="{19F936A2-0C27-4CB1-91C1-F0478E8A750E}" type="sibTrans" cxnId="{7469F5C7-E9DD-400A-9431-A636BEAD287F}">
      <dgm:prSet/>
      <dgm:spPr/>
      <dgm:t>
        <a:bodyPr/>
        <a:lstStyle/>
        <a:p>
          <a:endParaRPr lang="ru-RU"/>
        </a:p>
      </dgm:t>
    </dgm:pt>
    <dgm:pt modelId="{725F71DE-DD77-4E82-AD90-CE8A2BBDE332}" type="pres">
      <dgm:prSet presAssocID="{9746206E-6027-4274-AEE4-ECCACCE8FA1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7E1BB14-E9FA-4C02-8281-62BFE7198F2B}" type="pres">
      <dgm:prSet presAssocID="{C137630E-CE1E-43F0-BB5F-F91A6F783279}" presName="centerShape" presStyleLbl="node0" presStyleIdx="0" presStyleCnt="1"/>
      <dgm:spPr/>
    </dgm:pt>
    <dgm:pt modelId="{AF063479-3592-45CE-8FF7-04F150CD7944}" type="pres">
      <dgm:prSet presAssocID="{9273EF79-EEA3-4E66-B937-83134D4493B2}" presName="parTrans" presStyleLbl="sibTrans2D1" presStyleIdx="0" presStyleCnt="4"/>
      <dgm:spPr/>
    </dgm:pt>
    <dgm:pt modelId="{15CBF578-21B3-4F49-B442-D528FFDEAF4B}" type="pres">
      <dgm:prSet presAssocID="{9273EF79-EEA3-4E66-B937-83134D4493B2}" presName="connectorText" presStyleLbl="sibTrans2D1" presStyleIdx="0" presStyleCnt="4"/>
      <dgm:spPr/>
    </dgm:pt>
    <dgm:pt modelId="{3D4AAAC4-F863-4C61-B1B6-F75459A7F9BF}" type="pres">
      <dgm:prSet presAssocID="{74CB74D1-C135-40BC-8C86-8A1396F8F5E3}" presName="node" presStyleLbl="node1" presStyleIdx="0" presStyleCnt="4">
        <dgm:presLayoutVars>
          <dgm:bulletEnabled val="1"/>
        </dgm:presLayoutVars>
      </dgm:prSet>
      <dgm:spPr/>
    </dgm:pt>
    <dgm:pt modelId="{EC4ECCFD-9EEF-47AC-9205-0A5E071EB865}" type="pres">
      <dgm:prSet presAssocID="{72019F3A-CF15-46ED-9003-3AF3BF658F72}" presName="parTrans" presStyleLbl="sibTrans2D1" presStyleIdx="1" presStyleCnt="4"/>
      <dgm:spPr/>
    </dgm:pt>
    <dgm:pt modelId="{99200C85-D9AF-4C87-94E3-D45134BD3538}" type="pres">
      <dgm:prSet presAssocID="{72019F3A-CF15-46ED-9003-3AF3BF658F72}" presName="connectorText" presStyleLbl="sibTrans2D1" presStyleIdx="1" presStyleCnt="4"/>
      <dgm:spPr/>
    </dgm:pt>
    <dgm:pt modelId="{5C23BA6A-30C6-4562-815F-E9EC53EF3F80}" type="pres">
      <dgm:prSet presAssocID="{8A8FF5EE-20E7-4B05-8400-A03636D2B3D4}" presName="node" presStyleLbl="node1" presStyleIdx="1" presStyleCnt="4">
        <dgm:presLayoutVars>
          <dgm:bulletEnabled val="1"/>
        </dgm:presLayoutVars>
      </dgm:prSet>
      <dgm:spPr/>
    </dgm:pt>
    <dgm:pt modelId="{51A48FCA-D794-4F39-BE5B-AB0F72B622F0}" type="pres">
      <dgm:prSet presAssocID="{E2C3F0FD-077C-4278-8339-AA9A8ACF85A2}" presName="parTrans" presStyleLbl="sibTrans2D1" presStyleIdx="2" presStyleCnt="4"/>
      <dgm:spPr/>
    </dgm:pt>
    <dgm:pt modelId="{39D48A7E-F5D2-4060-8F40-8FB8DEB5BF09}" type="pres">
      <dgm:prSet presAssocID="{E2C3F0FD-077C-4278-8339-AA9A8ACF85A2}" presName="connectorText" presStyleLbl="sibTrans2D1" presStyleIdx="2" presStyleCnt="4"/>
      <dgm:spPr/>
    </dgm:pt>
    <dgm:pt modelId="{556C49FE-DC56-40CB-BA07-3F8C77AF778E}" type="pres">
      <dgm:prSet presAssocID="{791399DF-491C-4061-B3F1-6AB3BC226EF8}" presName="node" presStyleLbl="node1" presStyleIdx="2" presStyleCnt="4">
        <dgm:presLayoutVars>
          <dgm:bulletEnabled val="1"/>
        </dgm:presLayoutVars>
      </dgm:prSet>
      <dgm:spPr/>
    </dgm:pt>
    <dgm:pt modelId="{D3DC5EEA-7F5D-4A31-8E82-6B5ADD9B2ACE}" type="pres">
      <dgm:prSet presAssocID="{288AF030-4914-4C78-8FB9-2A8DDB708A08}" presName="parTrans" presStyleLbl="sibTrans2D1" presStyleIdx="3" presStyleCnt="4"/>
      <dgm:spPr/>
    </dgm:pt>
    <dgm:pt modelId="{0E2ADA2B-3918-4641-824B-1DA3F0513D47}" type="pres">
      <dgm:prSet presAssocID="{288AF030-4914-4C78-8FB9-2A8DDB708A08}" presName="connectorText" presStyleLbl="sibTrans2D1" presStyleIdx="3" presStyleCnt="4"/>
      <dgm:spPr/>
    </dgm:pt>
    <dgm:pt modelId="{2CFFA34C-D537-41FE-B557-B16FE91A86FF}" type="pres">
      <dgm:prSet presAssocID="{41279E12-9DAF-4E52-88BC-10C7D98E6667}" presName="node" presStyleLbl="node1" presStyleIdx="3" presStyleCnt="4">
        <dgm:presLayoutVars>
          <dgm:bulletEnabled val="1"/>
        </dgm:presLayoutVars>
      </dgm:prSet>
      <dgm:spPr/>
    </dgm:pt>
  </dgm:ptLst>
  <dgm:cxnLst>
    <dgm:cxn modelId="{85777700-A2B6-4185-A674-4D42F563EFF0}" srcId="{C137630E-CE1E-43F0-BB5F-F91A6F783279}" destId="{8A8FF5EE-20E7-4B05-8400-A03636D2B3D4}" srcOrd="1" destOrd="0" parTransId="{72019F3A-CF15-46ED-9003-3AF3BF658F72}" sibTransId="{9398CF72-C774-48DB-AA44-E44063CFC5B8}"/>
    <dgm:cxn modelId="{B908AC00-7703-46EE-B18F-254AFF1C2C06}" type="presOf" srcId="{791399DF-491C-4061-B3F1-6AB3BC226EF8}" destId="{556C49FE-DC56-40CB-BA07-3F8C77AF778E}" srcOrd="0" destOrd="0" presId="urn:microsoft.com/office/officeart/2005/8/layout/radial5"/>
    <dgm:cxn modelId="{12A35514-F207-4B9C-A5D0-AFF546F50E6E}" srcId="{C137630E-CE1E-43F0-BB5F-F91A6F783279}" destId="{791399DF-491C-4061-B3F1-6AB3BC226EF8}" srcOrd="2" destOrd="0" parTransId="{E2C3F0FD-077C-4278-8339-AA9A8ACF85A2}" sibTransId="{1733D7D7-7C92-4849-8E1D-9428B779DEB1}"/>
    <dgm:cxn modelId="{4C082D25-5931-4A39-8095-FABB08300D75}" type="presOf" srcId="{E2C3F0FD-077C-4278-8339-AA9A8ACF85A2}" destId="{51A48FCA-D794-4F39-BE5B-AB0F72B622F0}" srcOrd="0" destOrd="0" presId="urn:microsoft.com/office/officeart/2005/8/layout/radial5"/>
    <dgm:cxn modelId="{B54E8525-8BAC-4C9C-9BB2-C9655F881F68}" type="presOf" srcId="{9746206E-6027-4274-AEE4-ECCACCE8FA1D}" destId="{725F71DE-DD77-4E82-AD90-CE8A2BBDE332}" srcOrd="0" destOrd="0" presId="urn:microsoft.com/office/officeart/2005/8/layout/radial5"/>
    <dgm:cxn modelId="{3D088E2F-17E1-4947-9D65-0F0B259DD8B7}" type="presOf" srcId="{288AF030-4914-4C78-8FB9-2A8DDB708A08}" destId="{D3DC5EEA-7F5D-4A31-8E82-6B5ADD9B2ACE}" srcOrd="0" destOrd="0" presId="urn:microsoft.com/office/officeart/2005/8/layout/radial5"/>
    <dgm:cxn modelId="{BFC83F32-7230-4F74-94F9-DAC759756B37}" type="presOf" srcId="{9273EF79-EEA3-4E66-B937-83134D4493B2}" destId="{AF063479-3592-45CE-8FF7-04F150CD7944}" srcOrd="0" destOrd="0" presId="urn:microsoft.com/office/officeart/2005/8/layout/radial5"/>
    <dgm:cxn modelId="{3796503A-A3D1-4AD0-9604-9C95181B7A07}" type="presOf" srcId="{288AF030-4914-4C78-8FB9-2A8DDB708A08}" destId="{0E2ADA2B-3918-4641-824B-1DA3F0513D47}" srcOrd="1" destOrd="0" presId="urn:microsoft.com/office/officeart/2005/8/layout/radial5"/>
    <dgm:cxn modelId="{E4CDCB3B-BFD9-460E-B76B-BBFC61042BD6}" type="presOf" srcId="{C137630E-CE1E-43F0-BB5F-F91A6F783279}" destId="{77E1BB14-E9FA-4C02-8281-62BFE7198F2B}" srcOrd="0" destOrd="0" presId="urn:microsoft.com/office/officeart/2005/8/layout/radial5"/>
    <dgm:cxn modelId="{3EE24645-93A6-4823-969E-381CC94C0030}" type="presOf" srcId="{41279E12-9DAF-4E52-88BC-10C7D98E6667}" destId="{2CFFA34C-D537-41FE-B557-B16FE91A86FF}" srcOrd="0" destOrd="0" presId="urn:microsoft.com/office/officeart/2005/8/layout/radial5"/>
    <dgm:cxn modelId="{A6583484-1F32-4C38-867B-4038F5371181}" type="presOf" srcId="{72019F3A-CF15-46ED-9003-3AF3BF658F72}" destId="{EC4ECCFD-9EEF-47AC-9205-0A5E071EB865}" srcOrd="0" destOrd="0" presId="urn:microsoft.com/office/officeart/2005/8/layout/radial5"/>
    <dgm:cxn modelId="{47308590-3050-4DD3-851E-7B7C4F97B657}" type="presOf" srcId="{8A8FF5EE-20E7-4B05-8400-A03636D2B3D4}" destId="{5C23BA6A-30C6-4562-815F-E9EC53EF3F80}" srcOrd="0" destOrd="0" presId="urn:microsoft.com/office/officeart/2005/8/layout/radial5"/>
    <dgm:cxn modelId="{7B6BC794-F1A0-4CB0-98DD-3D9C8CDF0685}" type="presOf" srcId="{E2C3F0FD-077C-4278-8339-AA9A8ACF85A2}" destId="{39D48A7E-F5D2-4060-8F40-8FB8DEB5BF09}" srcOrd="1" destOrd="0" presId="urn:microsoft.com/office/officeart/2005/8/layout/radial5"/>
    <dgm:cxn modelId="{0BF9939C-D3D2-471F-949A-6DECA6C0180A}" srcId="{C137630E-CE1E-43F0-BB5F-F91A6F783279}" destId="{74CB74D1-C135-40BC-8C86-8A1396F8F5E3}" srcOrd="0" destOrd="0" parTransId="{9273EF79-EEA3-4E66-B937-83134D4493B2}" sibTransId="{E4A7BC12-E87A-4FC1-9A79-5FD5569B2DAA}"/>
    <dgm:cxn modelId="{6BD0F3A3-715A-420A-A77E-8A25FF5E0D03}" type="presOf" srcId="{72019F3A-CF15-46ED-9003-3AF3BF658F72}" destId="{99200C85-D9AF-4C87-94E3-D45134BD3538}" srcOrd="1" destOrd="0" presId="urn:microsoft.com/office/officeart/2005/8/layout/radial5"/>
    <dgm:cxn modelId="{F620B3A5-00D6-4897-9A9D-BB62F04C5665}" type="presOf" srcId="{74CB74D1-C135-40BC-8C86-8A1396F8F5E3}" destId="{3D4AAAC4-F863-4C61-B1B6-F75459A7F9BF}" srcOrd="0" destOrd="0" presId="urn:microsoft.com/office/officeart/2005/8/layout/radial5"/>
    <dgm:cxn modelId="{63FC60A6-F0B3-40DA-9648-E09992BD3A7B}" srcId="{9746206E-6027-4274-AEE4-ECCACCE8FA1D}" destId="{C137630E-CE1E-43F0-BB5F-F91A6F783279}" srcOrd="0" destOrd="0" parTransId="{B78DCC76-862A-4981-8641-91929E501BD4}" sibTransId="{5E667975-37DB-411C-8BB1-AF5390678C14}"/>
    <dgm:cxn modelId="{7469F5C7-E9DD-400A-9431-A636BEAD287F}" srcId="{C137630E-CE1E-43F0-BB5F-F91A6F783279}" destId="{41279E12-9DAF-4E52-88BC-10C7D98E6667}" srcOrd="3" destOrd="0" parTransId="{288AF030-4914-4C78-8FB9-2A8DDB708A08}" sibTransId="{19F936A2-0C27-4CB1-91C1-F0478E8A750E}"/>
    <dgm:cxn modelId="{06958BC9-1E73-49A4-9637-A3EF25E587F7}" type="presOf" srcId="{9273EF79-EEA3-4E66-B937-83134D4493B2}" destId="{15CBF578-21B3-4F49-B442-D528FFDEAF4B}" srcOrd="1" destOrd="0" presId="urn:microsoft.com/office/officeart/2005/8/layout/radial5"/>
    <dgm:cxn modelId="{F8F9F69E-AF66-455C-AC1F-733D098D3E85}" type="presParOf" srcId="{725F71DE-DD77-4E82-AD90-CE8A2BBDE332}" destId="{77E1BB14-E9FA-4C02-8281-62BFE7198F2B}" srcOrd="0" destOrd="0" presId="urn:microsoft.com/office/officeart/2005/8/layout/radial5"/>
    <dgm:cxn modelId="{49383A86-A1B9-4FAB-BF6D-4ABA4D0D9127}" type="presParOf" srcId="{725F71DE-DD77-4E82-AD90-CE8A2BBDE332}" destId="{AF063479-3592-45CE-8FF7-04F150CD7944}" srcOrd="1" destOrd="0" presId="urn:microsoft.com/office/officeart/2005/8/layout/radial5"/>
    <dgm:cxn modelId="{07BA88D0-8975-418E-8BA4-1163FCF1CABA}" type="presParOf" srcId="{AF063479-3592-45CE-8FF7-04F150CD7944}" destId="{15CBF578-21B3-4F49-B442-D528FFDEAF4B}" srcOrd="0" destOrd="0" presId="urn:microsoft.com/office/officeart/2005/8/layout/radial5"/>
    <dgm:cxn modelId="{747D9E8A-3159-4C67-BF06-464FE18BADB4}" type="presParOf" srcId="{725F71DE-DD77-4E82-AD90-CE8A2BBDE332}" destId="{3D4AAAC4-F863-4C61-B1B6-F75459A7F9BF}" srcOrd="2" destOrd="0" presId="urn:microsoft.com/office/officeart/2005/8/layout/radial5"/>
    <dgm:cxn modelId="{98498732-F366-42E8-AE50-43CEA7249DBC}" type="presParOf" srcId="{725F71DE-DD77-4E82-AD90-CE8A2BBDE332}" destId="{EC4ECCFD-9EEF-47AC-9205-0A5E071EB865}" srcOrd="3" destOrd="0" presId="urn:microsoft.com/office/officeart/2005/8/layout/radial5"/>
    <dgm:cxn modelId="{DF8B34DC-BA2A-493E-8DB4-985262C3DF0E}" type="presParOf" srcId="{EC4ECCFD-9EEF-47AC-9205-0A5E071EB865}" destId="{99200C85-D9AF-4C87-94E3-D45134BD3538}" srcOrd="0" destOrd="0" presId="urn:microsoft.com/office/officeart/2005/8/layout/radial5"/>
    <dgm:cxn modelId="{55812829-5BCF-4401-A3B2-188F1D9B0BAF}" type="presParOf" srcId="{725F71DE-DD77-4E82-AD90-CE8A2BBDE332}" destId="{5C23BA6A-30C6-4562-815F-E9EC53EF3F80}" srcOrd="4" destOrd="0" presId="urn:microsoft.com/office/officeart/2005/8/layout/radial5"/>
    <dgm:cxn modelId="{F40CEF0D-6E80-4C74-9C74-4638C5F99FD5}" type="presParOf" srcId="{725F71DE-DD77-4E82-AD90-CE8A2BBDE332}" destId="{51A48FCA-D794-4F39-BE5B-AB0F72B622F0}" srcOrd="5" destOrd="0" presId="urn:microsoft.com/office/officeart/2005/8/layout/radial5"/>
    <dgm:cxn modelId="{73A11438-E9D6-4EAC-8B0A-00D1E2F3E4DA}" type="presParOf" srcId="{51A48FCA-D794-4F39-BE5B-AB0F72B622F0}" destId="{39D48A7E-F5D2-4060-8F40-8FB8DEB5BF09}" srcOrd="0" destOrd="0" presId="urn:microsoft.com/office/officeart/2005/8/layout/radial5"/>
    <dgm:cxn modelId="{EC25272D-CE6E-492B-8419-F2212AC219A4}" type="presParOf" srcId="{725F71DE-DD77-4E82-AD90-CE8A2BBDE332}" destId="{556C49FE-DC56-40CB-BA07-3F8C77AF778E}" srcOrd="6" destOrd="0" presId="urn:microsoft.com/office/officeart/2005/8/layout/radial5"/>
    <dgm:cxn modelId="{D53CB9AF-FD12-44CD-9CAC-6DAD0AAE5A0C}" type="presParOf" srcId="{725F71DE-DD77-4E82-AD90-CE8A2BBDE332}" destId="{D3DC5EEA-7F5D-4A31-8E82-6B5ADD9B2ACE}" srcOrd="7" destOrd="0" presId="urn:microsoft.com/office/officeart/2005/8/layout/radial5"/>
    <dgm:cxn modelId="{53286E54-98D9-4414-B8DD-7136027E896E}" type="presParOf" srcId="{D3DC5EEA-7F5D-4A31-8E82-6B5ADD9B2ACE}" destId="{0E2ADA2B-3918-4641-824B-1DA3F0513D47}" srcOrd="0" destOrd="0" presId="urn:microsoft.com/office/officeart/2005/8/layout/radial5"/>
    <dgm:cxn modelId="{896A40B5-5081-4603-8605-A763D5E0CBD3}" type="presParOf" srcId="{725F71DE-DD77-4E82-AD90-CE8A2BBDE332}" destId="{2CFFA34C-D537-41FE-B557-B16FE91A86FF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460D0D-A9C5-4385-8928-A966BD3DFABC}">
      <dsp:nvSpPr>
        <dsp:cNvPr id="0" name=""/>
        <dsp:cNvSpPr/>
      </dsp:nvSpPr>
      <dsp:spPr>
        <a:xfrm>
          <a:off x="1877732" y="590"/>
          <a:ext cx="790157" cy="790157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Провайдер ПК</a:t>
          </a:r>
        </a:p>
      </dsp:txBody>
      <dsp:txXfrm>
        <a:off x="1993448" y="116306"/>
        <a:ext cx="558725" cy="558725"/>
      </dsp:txXfrm>
    </dsp:sp>
    <dsp:sp modelId="{102AC338-529E-4F38-A6E1-9AAAD4E1E388}">
      <dsp:nvSpPr>
        <dsp:cNvPr id="0" name=""/>
        <dsp:cNvSpPr/>
      </dsp:nvSpPr>
      <dsp:spPr>
        <a:xfrm rot="2160000">
          <a:off x="2643106" y="607956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2649146" y="642703"/>
        <a:ext cx="147585" cy="160006"/>
      </dsp:txXfrm>
    </dsp:sp>
    <dsp:sp modelId="{A8514969-A8BA-4D40-ABF9-4219D26E6384}">
      <dsp:nvSpPr>
        <dsp:cNvPr id="0" name=""/>
        <dsp:cNvSpPr/>
      </dsp:nvSpPr>
      <dsp:spPr>
        <a:xfrm>
          <a:off x="2838813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1</a:t>
          </a:r>
        </a:p>
      </dsp:txBody>
      <dsp:txXfrm>
        <a:off x="2954529" y="814572"/>
        <a:ext cx="558725" cy="558725"/>
      </dsp:txXfrm>
    </dsp:sp>
    <dsp:sp modelId="{C4C024C9-9EC6-4570-9D07-D05674D06FC9}">
      <dsp:nvSpPr>
        <dsp:cNvPr id="0" name=""/>
        <dsp:cNvSpPr/>
      </dsp:nvSpPr>
      <dsp:spPr>
        <a:xfrm rot="6480000">
          <a:off x="2946767" y="151983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988165" y="1543088"/>
        <a:ext cx="147585" cy="160006"/>
      </dsp:txXfrm>
    </dsp:sp>
    <dsp:sp modelId="{D227D8D5-8FC1-4583-B541-92FB98739D74}">
      <dsp:nvSpPr>
        <dsp:cNvPr id="0" name=""/>
        <dsp:cNvSpPr/>
      </dsp:nvSpPr>
      <dsp:spPr>
        <a:xfrm>
          <a:off x="2471713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2</a:t>
          </a:r>
        </a:p>
      </dsp:txBody>
      <dsp:txXfrm>
        <a:off x="2587429" y="1944391"/>
        <a:ext cx="558725" cy="558725"/>
      </dsp:txXfrm>
    </dsp:sp>
    <dsp:sp modelId="{7489D3AE-49E7-409B-BEDA-375DC4941921}">
      <dsp:nvSpPr>
        <dsp:cNvPr id="0" name=""/>
        <dsp:cNvSpPr/>
      </dsp:nvSpPr>
      <dsp:spPr>
        <a:xfrm rot="10800000">
          <a:off x="2173360" y="2090414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236611" y="2143750"/>
        <a:ext cx="147585" cy="160006"/>
      </dsp:txXfrm>
    </dsp:sp>
    <dsp:sp modelId="{FAD58347-C097-40FA-89C6-5BFD9ED196A2}">
      <dsp:nvSpPr>
        <dsp:cNvPr id="0" name=""/>
        <dsp:cNvSpPr/>
      </dsp:nvSpPr>
      <dsp:spPr>
        <a:xfrm>
          <a:off x="1283752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3</a:t>
          </a:r>
        </a:p>
      </dsp:txBody>
      <dsp:txXfrm>
        <a:off x="1399468" y="1944391"/>
        <a:ext cx="558725" cy="558725"/>
      </dsp:txXfrm>
    </dsp:sp>
    <dsp:sp modelId="{45A9668C-3F47-4F80-A5BD-63BEF0CC120F}">
      <dsp:nvSpPr>
        <dsp:cNvPr id="0" name=""/>
        <dsp:cNvSpPr/>
      </dsp:nvSpPr>
      <dsp:spPr>
        <a:xfrm rot="15120000">
          <a:off x="1391706" y="153118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1433104" y="1614594"/>
        <a:ext cx="147585" cy="160006"/>
      </dsp:txXfrm>
    </dsp:sp>
    <dsp:sp modelId="{6B6EE41D-105B-42DF-8895-DC541CF6FE07}">
      <dsp:nvSpPr>
        <dsp:cNvPr id="0" name=""/>
        <dsp:cNvSpPr/>
      </dsp:nvSpPr>
      <dsp:spPr>
        <a:xfrm>
          <a:off x="916652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</a:t>
          </a:r>
          <a:r>
            <a:rPr lang="en-US" sz="800" kern="1200"/>
            <a:t>N</a:t>
          </a:r>
          <a:endParaRPr lang="ru-RU" sz="800" kern="1200"/>
        </a:p>
      </dsp:txBody>
      <dsp:txXfrm>
        <a:off x="1032368" y="814572"/>
        <a:ext cx="558725" cy="558725"/>
      </dsp:txXfrm>
    </dsp:sp>
    <dsp:sp modelId="{FBE6959C-7E5D-4743-B301-8BE0382F6239}">
      <dsp:nvSpPr>
        <dsp:cNvPr id="0" name=""/>
        <dsp:cNvSpPr/>
      </dsp:nvSpPr>
      <dsp:spPr>
        <a:xfrm rot="19440000">
          <a:off x="1682025" y="61497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1688065" y="686895"/>
        <a:ext cx="147585" cy="16000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44459F-B014-41C4-904D-6D78861469A1}">
      <dsp:nvSpPr>
        <dsp:cNvPr id="0" name=""/>
        <dsp:cNvSpPr/>
      </dsp:nvSpPr>
      <dsp:spPr>
        <a:xfrm>
          <a:off x="2351577" y="1246799"/>
          <a:ext cx="888752" cy="888752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Провайдер ПК</a:t>
          </a:r>
        </a:p>
      </dsp:txBody>
      <dsp:txXfrm>
        <a:off x="2481732" y="1376954"/>
        <a:ext cx="628442" cy="628442"/>
      </dsp:txXfrm>
    </dsp:sp>
    <dsp:sp modelId="{C6859F4F-F89E-456E-9F38-19452410851C}">
      <dsp:nvSpPr>
        <dsp:cNvPr id="0" name=""/>
        <dsp:cNvSpPr/>
      </dsp:nvSpPr>
      <dsp:spPr>
        <a:xfrm rot="10800000">
          <a:off x="2701613" y="923050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58217" y="983485"/>
        <a:ext cx="132077" cy="181306"/>
      </dsp:txXfrm>
    </dsp:sp>
    <dsp:sp modelId="{BAD3950B-5F73-4252-89D9-B4F1C8BFDC30}">
      <dsp:nvSpPr>
        <dsp:cNvPr id="0" name=""/>
        <dsp:cNvSpPr/>
      </dsp:nvSpPr>
      <dsp:spPr>
        <a:xfrm>
          <a:off x="2351577" y="2043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1</a:t>
          </a:r>
        </a:p>
      </dsp:txBody>
      <dsp:txXfrm>
        <a:off x="2481732" y="132198"/>
        <a:ext cx="628442" cy="628442"/>
      </dsp:txXfrm>
    </dsp:sp>
    <dsp:sp modelId="{8F1BABBF-3CF5-4422-98B8-4DA54B20BE4B}">
      <dsp:nvSpPr>
        <dsp:cNvPr id="0" name=""/>
        <dsp:cNvSpPr/>
      </dsp:nvSpPr>
      <dsp:spPr>
        <a:xfrm rot="5400000">
          <a:off x="3318651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346953" y="1572220"/>
        <a:ext cx="132077" cy="181306"/>
      </dsp:txXfrm>
    </dsp:sp>
    <dsp:sp modelId="{672688AF-F766-42CF-BAB7-CF32A1913103}">
      <dsp:nvSpPr>
        <dsp:cNvPr id="0" name=""/>
        <dsp:cNvSpPr/>
      </dsp:nvSpPr>
      <dsp:spPr>
        <a:xfrm>
          <a:off x="3596333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2</a:t>
          </a:r>
        </a:p>
      </dsp:txBody>
      <dsp:txXfrm>
        <a:off x="3726488" y="1376954"/>
        <a:ext cx="628442" cy="628442"/>
      </dsp:txXfrm>
    </dsp:sp>
    <dsp:sp modelId="{6E4F0645-9B41-44CB-AC73-AE08CAFF45C6}">
      <dsp:nvSpPr>
        <dsp:cNvPr id="0" name=""/>
        <dsp:cNvSpPr/>
      </dsp:nvSpPr>
      <dsp:spPr>
        <a:xfrm>
          <a:off x="2701613" y="2157125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01613" y="2217560"/>
        <a:ext cx="132077" cy="181306"/>
      </dsp:txXfrm>
    </dsp:sp>
    <dsp:sp modelId="{DEBBA5D7-D503-4EC7-BAC2-5E229D6E9BF0}">
      <dsp:nvSpPr>
        <dsp:cNvPr id="0" name=""/>
        <dsp:cNvSpPr/>
      </dsp:nvSpPr>
      <dsp:spPr>
        <a:xfrm>
          <a:off x="2351577" y="2491555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3</a:t>
          </a:r>
        </a:p>
      </dsp:txBody>
      <dsp:txXfrm>
        <a:off x="2481732" y="2621710"/>
        <a:ext cx="628442" cy="628442"/>
      </dsp:txXfrm>
    </dsp:sp>
    <dsp:sp modelId="{461328E1-DEEE-40DD-A6AC-10303A6FAE2B}">
      <dsp:nvSpPr>
        <dsp:cNvPr id="0" name=""/>
        <dsp:cNvSpPr/>
      </dsp:nvSpPr>
      <dsp:spPr>
        <a:xfrm rot="16200000">
          <a:off x="2084575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112877" y="1628824"/>
        <a:ext cx="132077" cy="181306"/>
      </dsp:txXfrm>
    </dsp:sp>
    <dsp:sp modelId="{933903D4-2FC9-42FC-AC7B-CD3CACBEBC45}">
      <dsp:nvSpPr>
        <dsp:cNvPr id="0" name=""/>
        <dsp:cNvSpPr/>
      </dsp:nvSpPr>
      <dsp:spPr>
        <a:xfrm>
          <a:off x="1106821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</a:t>
          </a:r>
          <a:r>
            <a:rPr lang="en-US" sz="900" kern="1200"/>
            <a:t>N</a:t>
          </a:r>
          <a:endParaRPr lang="ru-RU" sz="900" kern="1200"/>
        </a:p>
      </dsp:txBody>
      <dsp:txXfrm>
        <a:off x="1236976" y="1376954"/>
        <a:ext cx="628442" cy="6284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E1BB14-E9FA-4C02-8281-62BFE7198F2B}">
      <dsp:nvSpPr>
        <dsp:cNvPr id="0" name=""/>
        <dsp:cNvSpPr/>
      </dsp:nvSpPr>
      <dsp:spPr>
        <a:xfrm>
          <a:off x="2479636" y="1279487"/>
          <a:ext cx="911589" cy="911589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Провайдер ПК</a:t>
          </a:r>
        </a:p>
      </dsp:txBody>
      <dsp:txXfrm>
        <a:off x="2613135" y="1412986"/>
        <a:ext cx="644591" cy="644591"/>
      </dsp:txXfrm>
    </dsp:sp>
    <dsp:sp modelId="{AF063479-3592-45CE-8FF7-04F150CD7944}">
      <dsp:nvSpPr>
        <dsp:cNvPr id="0" name=""/>
        <dsp:cNvSpPr/>
      </dsp:nvSpPr>
      <dsp:spPr>
        <a:xfrm rot="16200000">
          <a:off x="2838478" y="947074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1038148"/>
        <a:ext cx="135734" cy="185964"/>
      </dsp:txXfrm>
    </dsp:sp>
    <dsp:sp modelId="{3D4AAAC4-F863-4C61-B1B6-F75459A7F9BF}">
      <dsp:nvSpPr>
        <dsp:cNvPr id="0" name=""/>
        <dsp:cNvSpPr/>
      </dsp:nvSpPr>
      <dsp:spPr>
        <a:xfrm>
          <a:off x="2479636" y="20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1</a:t>
          </a:r>
        </a:p>
      </dsp:txBody>
      <dsp:txXfrm>
        <a:off x="2613135" y="135536"/>
        <a:ext cx="644591" cy="644591"/>
      </dsp:txXfrm>
    </dsp:sp>
    <dsp:sp modelId="{EC4ECCFD-9EEF-47AC-9205-0A5E071EB865}">
      <dsp:nvSpPr>
        <dsp:cNvPr id="0" name=""/>
        <dsp:cNvSpPr/>
      </dsp:nvSpPr>
      <dsp:spPr>
        <a:xfrm>
          <a:off x="3471715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471715" y="1642299"/>
        <a:ext cx="135734" cy="185964"/>
      </dsp:txXfrm>
    </dsp:sp>
    <dsp:sp modelId="{5C23BA6A-30C6-4562-815F-E9EC53EF3F80}">
      <dsp:nvSpPr>
        <dsp:cNvPr id="0" name=""/>
        <dsp:cNvSpPr/>
      </dsp:nvSpPr>
      <dsp:spPr>
        <a:xfrm>
          <a:off x="3757086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2</a:t>
          </a:r>
        </a:p>
      </dsp:txBody>
      <dsp:txXfrm>
        <a:off x="3890585" y="1412986"/>
        <a:ext cx="644591" cy="644591"/>
      </dsp:txXfrm>
    </dsp:sp>
    <dsp:sp modelId="{51A48FCA-D794-4F39-BE5B-AB0F72B622F0}">
      <dsp:nvSpPr>
        <dsp:cNvPr id="0" name=""/>
        <dsp:cNvSpPr/>
      </dsp:nvSpPr>
      <dsp:spPr>
        <a:xfrm rot="5400000">
          <a:off x="2838478" y="2213548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2246450"/>
        <a:ext cx="135734" cy="185964"/>
      </dsp:txXfrm>
    </dsp:sp>
    <dsp:sp modelId="{556C49FE-DC56-40CB-BA07-3F8C77AF778E}">
      <dsp:nvSpPr>
        <dsp:cNvPr id="0" name=""/>
        <dsp:cNvSpPr/>
      </dsp:nvSpPr>
      <dsp:spPr>
        <a:xfrm>
          <a:off x="2479636" y="25569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3</a:t>
          </a:r>
        </a:p>
      </dsp:txBody>
      <dsp:txXfrm>
        <a:off x="2613135" y="2690436"/>
        <a:ext cx="644591" cy="644591"/>
      </dsp:txXfrm>
    </dsp:sp>
    <dsp:sp modelId="{D3DC5EEA-7F5D-4A31-8E82-6B5ADD9B2ACE}">
      <dsp:nvSpPr>
        <dsp:cNvPr id="0" name=""/>
        <dsp:cNvSpPr/>
      </dsp:nvSpPr>
      <dsp:spPr>
        <a:xfrm rot="10800000">
          <a:off x="2205241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263413" y="1642299"/>
        <a:ext cx="135734" cy="185964"/>
      </dsp:txXfrm>
    </dsp:sp>
    <dsp:sp modelId="{2CFFA34C-D537-41FE-B557-B16FE91A86FF}">
      <dsp:nvSpPr>
        <dsp:cNvPr id="0" name=""/>
        <dsp:cNvSpPr/>
      </dsp:nvSpPr>
      <dsp:spPr>
        <a:xfrm>
          <a:off x="1202187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</a:t>
          </a:r>
          <a:r>
            <a:rPr lang="en-US" sz="1000" kern="1200"/>
            <a:t>N</a:t>
          </a:r>
          <a:endParaRPr lang="ru-RU" sz="1000" kern="1200"/>
        </a:p>
      </dsp:txBody>
      <dsp:txXfrm>
        <a:off x="1335686" y="1412986"/>
        <a:ext cx="644591" cy="6445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F7DE-76F7-4AE2-95C2-EA4D3D2E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25</Pages>
  <Words>4770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Собина Егор Павлович</dc:creator>
  <cp:keywords/>
  <cp:lastModifiedBy>Найденко Владимир Николаевич</cp:lastModifiedBy>
  <cp:revision>63</cp:revision>
  <cp:lastPrinted>2023-07-10T06:29:00Z</cp:lastPrinted>
  <dcterms:created xsi:type="dcterms:W3CDTF">2022-09-06T05:19:00Z</dcterms:created>
  <dcterms:modified xsi:type="dcterms:W3CDTF">2023-11-09T10:22:00Z</dcterms:modified>
</cp:coreProperties>
</file>